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DC2C36" w:rsidRPr="00687837" w14:paraId="5B46F369" w14:textId="77777777" w:rsidTr="00DC2C36">
        <w:trPr>
          <w:divId w:val="1856339918"/>
        </w:trPr>
        <w:tc>
          <w:tcPr>
            <w:tcW w:w="5245" w:type="dxa"/>
          </w:tcPr>
          <w:p w14:paraId="53F99DF7" w14:textId="77777777" w:rsidR="00DC2C36" w:rsidRPr="002D2E60" w:rsidRDefault="00DC2C36" w:rsidP="008E3003">
            <w:pPr>
              <w:pStyle w:val="ac"/>
            </w:pPr>
            <w:r>
              <w:t>Принято</w:t>
            </w:r>
          </w:p>
          <w:p w14:paraId="2A2DF6FB" w14:textId="77777777" w:rsidR="00DC2C36" w:rsidRPr="002D2E60" w:rsidRDefault="00DC2C36" w:rsidP="008E3003">
            <w:pPr>
              <w:pStyle w:val="ac"/>
            </w:pPr>
            <w:r w:rsidRPr="002D2E60">
              <w:t xml:space="preserve">на заседании педагогического                                            </w:t>
            </w:r>
          </w:p>
          <w:p w14:paraId="4068C464" w14:textId="77777777" w:rsidR="00DC2C36" w:rsidRPr="002D2E60" w:rsidRDefault="00DC2C36" w:rsidP="008E3003">
            <w:pPr>
              <w:pStyle w:val="ac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0E42F591" w14:textId="77777777" w:rsidR="00DC2C36" w:rsidRPr="003E4D7C" w:rsidRDefault="00DC2C36" w:rsidP="008E3003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9D368DC" w14:textId="77777777" w:rsidR="00DC2C36" w:rsidRPr="00792F56" w:rsidRDefault="00DC2C36" w:rsidP="008E3003">
            <w:r w:rsidRPr="00792F56">
              <w:t>Утверждаю</w:t>
            </w:r>
          </w:p>
          <w:p w14:paraId="7E6A87B3" w14:textId="77777777" w:rsidR="00DC2C36" w:rsidRPr="00792F56" w:rsidRDefault="00DC2C36" w:rsidP="008E3003">
            <w:r w:rsidRPr="00792F56">
              <w:t>Директор МБОУ СОШ №20</w:t>
            </w:r>
          </w:p>
          <w:p w14:paraId="57E4DEAE" w14:textId="77777777" w:rsidR="00DC2C36" w:rsidRPr="00792F56" w:rsidRDefault="00DC2C36" w:rsidP="008E3003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023F8E69" w14:textId="77777777" w:rsidR="00DC2C36" w:rsidRPr="00687837" w:rsidRDefault="00DC2C36" w:rsidP="008E3003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BF4F5DD" w14:textId="77777777" w:rsidR="00000000" w:rsidRPr="00DC2C36" w:rsidRDefault="00DC2C36" w:rsidP="00DC2C36">
      <w:pPr>
        <w:pStyle w:val="2"/>
        <w:jc w:val="center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  <w:sz w:val="21"/>
          <w:szCs w:val="21"/>
        </w:rPr>
        <w:pict w14:anchorId="6325E4A0"/>
      </w:r>
      <w:r w:rsidRPr="00DC2C36">
        <w:rPr>
          <w:rFonts w:eastAsia="Times New Roman"/>
          <w:color w:val="1E2120"/>
        </w:rPr>
        <w:t>Положение</w:t>
      </w:r>
      <w:r w:rsidRPr="00DC2C36">
        <w:rPr>
          <w:rFonts w:eastAsia="Times New Roman"/>
          <w:color w:val="1E2120"/>
        </w:rPr>
        <w:br/>
      </w:r>
      <w:bookmarkStart w:id="0" w:name="_GoBack"/>
      <w:r w:rsidRPr="00DC2C36">
        <w:rPr>
          <w:rFonts w:eastAsia="Times New Roman"/>
          <w:color w:val="1E2120"/>
        </w:rPr>
        <w:t>о правилах поведения обучающихся в школе</w:t>
      </w:r>
    </w:p>
    <w:bookmarkEnd w:id="0"/>
    <w:p w14:paraId="0F88ED4A" w14:textId="77777777" w:rsidR="00000000" w:rsidRPr="00DC2C36" w:rsidRDefault="00DC2C36" w:rsidP="00DC2C36">
      <w:pPr>
        <w:spacing w:line="360" w:lineRule="atLeast"/>
        <w:jc w:val="both"/>
        <w:divId w:val="1085221572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  </w:t>
      </w:r>
    </w:p>
    <w:p w14:paraId="1303E6BC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1. Общие положения</w:t>
      </w:r>
    </w:p>
    <w:p w14:paraId="17B76C47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 xml:space="preserve">1.1. Настоящее </w:t>
      </w:r>
      <w:r w:rsidRPr="00DC2C36">
        <w:rPr>
          <w:rStyle w:val="a6"/>
          <w:color w:val="1E2120"/>
          <w:sz w:val="21"/>
          <w:szCs w:val="21"/>
        </w:rPr>
        <w:t>Положение о правилах поведения обучающихся в школе</w:t>
      </w:r>
      <w:r w:rsidRPr="00DC2C36">
        <w:rPr>
          <w:color w:val="1E2120"/>
          <w:sz w:val="21"/>
          <w:szCs w:val="21"/>
        </w:rPr>
        <w:t xml:space="preserve"> разработано в соответствии с Федеральным Законом №273-</w:t>
      </w:r>
      <w:r w:rsidRPr="00DC2C36">
        <w:rPr>
          <w:color w:val="1E2120"/>
          <w:sz w:val="21"/>
          <w:szCs w:val="21"/>
        </w:rPr>
        <w:t>ФЗ от 29.12.2012 года «Об образовании в Российской Федерации» с изменениями от 8 августа 2024 года, Конституцией Российской Федерации, Конвенцией о правах ребенка, а также Уставом общеобразовательной организации и другими нормативными правовыми актами Росс</w:t>
      </w:r>
      <w:r w:rsidRPr="00DC2C36">
        <w:rPr>
          <w:color w:val="1E2120"/>
          <w:sz w:val="21"/>
          <w:szCs w:val="21"/>
        </w:rPr>
        <w:t>ийской Федерации, регламентирующими деятельность организаций, осуществляющих образовательную деятельность.</w:t>
      </w:r>
      <w:r w:rsidRPr="00DC2C36">
        <w:rPr>
          <w:color w:val="1E2120"/>
          <w:sz w:val="21"/>
          <w:szCs w:val="21"/>
        </w:rPr>
        <w:br/>
        <w:t xml:space="preserve">1.2. Данное </w:t>
      </w:r>
      <w:r w:rsidRPr="00DC2C36">
        <w:rPr>
          <w:rStyle w:val="a5"/>
          <w:color w:val="1E2120"/>
          <w:sz w:val="21"/>
          <w:szCs w:val="21"/>
        </w:rPr>
        <w:t>Положение о правилах поведения обучающихся в школе</w:t>
      </w:r>
      <w:r w:rsidRPr="00DC2C36">
        <w:rPr>
          <w:color w:val="1E2120"/>
          <w:sz w:val="21"/>
          <w:szCs w:val="21"/>
        </w:rPr>
        <w:t xml:space="preserve"> (далее – Положение) устанавливает общие правила поведения школьников, определяет прави</w:t>
      </w:r>
      <w:r w:rsidRPr="00DC2C36">
        <w:rPr>
          <w:color w:val="1E2120"/>
          <w:sz w:val="21"/>
          <w:szCs w:val="21"/>
        </w:rPr>
        <w:t>ла поведения обучающихся на уроках (занятиях), на переменах и после окончания уроков, в столовой, в раздевалке, на территории образовательной организации, на массовых мероприятиях, в общественных местах, обозначает внешний вид обучающихся, регламентирует о</w:t>
      </w:r>
      <w:r w:rsidRPr="00DC2C36">
        <w:rPr>
          <w:color w:val="1E2120"/>
          <w:sz w:val="21"/>
          <w:szCs w:val="21"/>
        </w:rPr>
        <w:t>бязанности дежурного по классу и обязанности дежурного класса по школе, регулирует пропуски занятий обучающимися и обозначает ответственность обучающихся.</w:t>
      </w:r>
      <w:r w:rsidRPr="00DC2C36">
        <w:rPr>
          <w:color w:val="1E2120"/>
          <w:sz w:val="21"/>
          <w:szCs w:val="21"/>
        </w:rPr>
        <w:br/>
        <w:t>1.3. Настоящее Положение разработано в целях создания в организации, осуществляющей образовательную д</w:t>
      </w:r>
      <w:r w:rsidRPr="00DC2C36">
        <w:rPr>
          <w:color w:val="1E2120"/>
          <w:sz w:val="21"/>
          <w:szCs w:val="21"/>
        </w:rPr>
        <w:t>еятельность, рабочей обстановки, способствующей успешной учебе каждого обучающегося, воспитания уважения к личности и ее правам, развития культуры поведения и навыков общения.</w:t>
      </w:r>
      <w:r w:rsidRPr="00DC2C36">
        <w:rPr>
          <w:color w:val="1E2120"/>
          <w:sz w:val="21"/>
          <w:szCs w:val="21"/>
        </w:rPr>
        <w:br/>
        <w:t>1.4. Положение действуют для всех обучающихся школы, на всей территории общеобра</w:t>
      </w:r>
      <w:r w:rsidRPr="00DC2C36">
        <w:rPr>
          <w:color w:val="1E2120"/>
          <w:sz w:val="21"/>
          <w:szCs w:val="21"/>
        </w:rPr>
        <w:t>зовательной организации и на всех мероприятиях, проводимых школой.</w:t>
      </w:r>
      <w:r w:rsidRPr="00DC2C36">
        <w:rPr>
          <w:color w:val="1E2120"/>
          <w:sz w:val="21"/>
          <w:szCs w:val="21"/>
        </w:rPr>
        <w:br/>
        <w:t>1.5. Правила вывешиваются в организации, осуществляющей образовательную деятельность, на видном месте для всеобщего ознакомления.</w:t>
      </w:r>
      <w:r w:rsidRPr="00DC2C36">
        <w:rPr>
          <w:color w:val="1E2120"/>
          <w:sz w:val="21"/>
          <w:szCs w:val="21"/>
        </w:rPr>
        <w:br/>
        <w:t>1.6 Нарушение настоящего Положения влечет применение дисцип</w:t>
      </w:r>
      <w:r w:rsidRPr="00DC2C36">
        <w:rPr>
          <w:color w:val="1E2120"/>
          <w:sz w:val="21"/>
          <w:szCs w:val="21"/>
        </w:rPr>
        <w:t>линарного взыскания и других мер воспитательного воздействия, предусмотренных Уставом общеобразовательной организации.</w:t>
      </w:r>
      <w:r w:rsidRPr="00DC2C36">
        <w:rPr>
          <w:color w:val="1E2120"/>
          <w:sz w:val="21"/>
          <w:szCs w:val="21"/>
        </w:rPr>
        <w:br/>
        <w:t>1.7. Классные руководители знакомят учеников и их родителей (законных представителей) с настоящим Положением на классных часах и родитель</w:t>
      </w:r>
      <w:r w:rsidRPr="00DC2C36">
        <w:rPr>
          <w:color w:val="1E2120"/>
          <w:sz w:val="21"/>
          <w:szCs w:val="21"/>
        </w:rPr>
        <w:t>ских собраниях.</w:t>
      </w:r>
    </w:p>
    <w:p w14:paraId="72C1992F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2. Общие правила поведения школьников</w:t>
      </w:r>
    </w:p>
    <w:p w14:paraId="081EA586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2.1. Обучающийся приходит в школу за 10-15 минут до начала занятий, чистый, опрятный; здор</w:t>
      </w:r>
      <w:r w:rsidRPr="00DC2C36">
        <w:rPr>
          <w:color w:val="1E2120"/>
          <w:sz w:val="21"/>
          <w:szCs w:val="21"/>
        </w:rPr>
        <w:t xml:space="preserve">овается; снимает в гардеробе верхнюю одежду (при необходимости), надевает сменную обувь; занимает рабочее </w:t>
      </w:r>
      <w:r w:rsidRPr="00DC2C36">
        <w:rPr>
          <w:color w:val="1E2120"/>
          <w:sz w:val="21"/>
          <w:szCs w:val="21"/>
        </w:rPr>
        <w:lastRenderedPageBreak/>
        <w:t>место и готовит все необходимые учебные принадлежности к предстоящему уроку.</w:t>
      </w:r>
      <w:r w:rsidRPr="00DC2C36">
        <w:rPr>
          <w:color w:val="1E2120"/>
          <w:sz w:val="21"/>
          <w:szCs w:val="21"/>
        </w:rPr>
        <w:br/>
        <w:t>2.2. Классный руководитель обучающегося, который систематически опаздывае</w:t>
      </w:r>
      <w:r w:rsidRPr="00DC2C36">
        <w:rPr>
          <w:color w:val="1E2120"/>
          <w:sz w:val="21"/>
          <w:szCs w:val="21"/>
        </w:rPr>
        <w:t>т на уроки, информирует родителей (законных представителей) об опозданиях ребенка.</w:t>
      </w:r>
      <w:r w:rsidRPr="00DC2C36">
        <w:rPr>
          <w:color w:val="1E2120"/>
          <w:sz w:val="21"/>
          <w:szCs w:val="21"/>
        </w:rPr>
        <w:br/>
        <w:t>2.3. Опоздавшие дети к 1-ому уроку допускаются на урок дежурным администратором организации, осуществляющей образовательную деятельность.</w:t>
      </w:r>
      <w:r w:rsidRPr="00DC2C36">
        <w:rPr>
          <w:color w:val="1E2120"/>
          <w:sz w:val="21"/>
          <w:szCs w:val="21"/>
        </w:rPr>
        <w:br/>
        <w:t>2.4. По окончании учебных занятий н</w:t>
      </w:r>
      <w:r w:rsidRPr="00DC2C36">
        <w:rPr>
          <w:color w:val="1E2120"/>
          <w:sz w:val="21"/>
          <w:szCs w:val="21"/>
        </w:rPr>
        <w:t>ахождение в здании школы без классного руководителя или учителя запрещено. Нахождение на территории школы без присмотра родителей или педагога группы продленного дня для 1-4 классов не рекомендуется.</w:t>
      </w:r>
      <w:r w:rsidRPr="00DC2C36">
        <w:rPr>
          <w:color w:val="1E2120"/>
          <w:sz w:val="21"/>
          <w:szCs w:val="21"/>
        </w:rPr>
        <w:br/>
        <w:t>2.5. Внешний вид школьника должен соответствовать требов</w:t>
      </w:r>
      <w:r w:rsidRPr="00DC2C36">
        <w:rPr>
          <w:color w:val="1E2120"/>
          <w:sz w:val="21"/>
          <w:szCs w:val="21"/>
        </w:rPr>
        <w:t>аниям, изложенным в Положении об установлении требований к одежде обучающихся организации, осуществляющей образовательную деятельность, утвержденном приказом директора школы.</w:t>
      </w:r>
      <w:r w:rsidRPr="00DC2C36">
        <w:rPr>
          <w:color w:val="1E2120"/>
          <w:sz w:val="21"/>
          <w:szCs w:val="21"/>
        </w:rPr>
        <w:br/>
        <w:t>2.6. Запрещено приносить на территорию школы с любой целью и использовать любым с</w:t>
      </w:r>
      <w:r w:rsidRPr="00DC2C36">
        <w:rPr>
          <w:color w:val="1E2120"/>
          <w:sz w:val="21"/>
          <w:szCs w:val="21"/>
        </w:rPr>
        <w:t>пособом оружие, ножи, взрывчатые (включая петарды), огнеопасные вещества; спиртные напитки, сигареты, наркотики и другие одурманивающие средства и яды; газовые баллончики, а также другие вещи и предметы, не имеющие отношения к учебной деятельности.</w:t>
      </w:r>
      <w:r w:rsidRPr="00DC2C36">
        <w:rPr>
          <w:color w:val="1E2120"/>
          <w:sz w:val="21"/>
          <w:szCs w:val="21"/>
        </w:rPr>
        <w:br/>
        <w:t>2.7. Ку</w:t>
      </w:r>
      <w:r w:rsidRPr="00DC2C36">
        <w:rPr>
          <w:color w:val="1E2120"/>
          <w:sz w:val="21"/>
          <w:szCs w:val="21"/>
        </w:rPr>
        <w:t>рение, торговля и азартные игры в организации, осуществляющей образовательную деятельность, и на территории школы строго запрещены.</w:t>
      </w:r>
      <w:r w:rsidRPr="00DC2C36">
        <w:rPr>
          <w:color w:val="1E2120"/>
          <w:sz w:val="21"/>
          <w:szCs w:val="21"/>
        </w:rPr>
        <w:br/>
        <w:t xml:space="preserve">2.8. Не разрешается пользоваться плеерами, планшетами и мобильными телефонами на уроках. В здании школы обязательно ставить </w:t>
      </w:r>
      <w:r w:rsidRPr="00DC2C36">
        <w:rPr>
          <w:color w:val="1E2120"/>
          <w:sz w:val="21"/>
          <w:szCs w:val="21"/>
        </w:rPr>
        <w:t>телефон на беззвучный режим вызова. Во время уроков и учебных занятий телефон необходимо выключить. Ответственность за сохранность телефона, планшетов, плееров лежит только на владельце.</w:t>
      </w:r>
      <w:r w:rsidRPr="00DC2C36">
        <w:rPr>
          <w:color w:val="1E2120"/>
          <w:sz w:val="21"/>
          <w:szCs w:val="21"/>
        </w:rPr>
        <w:br/>
        <w:t>2.9. Запрещено нарушать правила охраны труда и пожарной безопасности,</w:t>
      </w:r>
      <w:r w:rsidRPr="00DC2C36">
        <w:rPr>
          <w:color w:val="1E2120"/>
          <w:sz w:val="21"/>
          <w:szCs w:val="21"/>
        </w:rPr>
        <w:t xml:space="preserve"> а также правила санитарии и гигиены в организации, осуществляющей образовательную деятельность, и на его территории.</w:t>
      </w:r>
      <w:r w:rsidRPr="00DC2C36">
        <w:rPr>
          <w:color w:val="1E2120"/>
          <w:sz w:val="21"/>
          <w:szCs w:val="21"/>
        </w:rPr>
        <w:br/>
        <w:t>2.10. Запрещается приносить в организацию, осуществляющую образовательную деятельность, жевательную резинку, свистеть, употреблять неприст</w:t>
      </w:r>
      <w:r w:rsidRPr="00DC2C36">
        <w:rPr>
          <w:color w:val="1E2120"/>
          <w:sz w:val="21"/>
          <w:szCs w:val="21"/>
        </w:rPr>
        <w:t>ойные выражения и жесты.</w:t>
      </w:r>
      <w:r w:rsidRPr="00DC2C36">
        <w:rPr>
          <w:color w:val="1E2120"/>
          <w:sz w:val="21"/>
          <w:szCs w:val="21"/>
        </w:rPr>
        <w:br/>
        <w:t>2.11. Обучающиеся школы должны уважать достоинство и честь обучающихся и работников школы, проявлять уважение к старшим, заботится о младших. Обучающиеся уступают дорогу взрослым, старшие школьники – младшим, мальчики – девочкам.</w:t>
      </w:r>
      <w:r w:rsidRPr="00DC2C36">
        <w:rPr>
          <w:color w:val="1E2120"/>
          <w:sz w:val="21"/>
          <w:szCs w:val="21"/>
        </w:rPr>
        <w:br/>
        <w:t>2</w:t>
      </w:r>
      <w:r w:rsidRPr="00DC2C36">
        <w:rPr>
          <w:color w:val="1E2120"/>
          <w:sz w:val="21"/>
          <w:szCs w:val="21"/>
        </w:rPr>
        <w:t>.12. Вне организации, осуществляющей образовательную деятельность, обучающиеся ведут себя так, чтобы не уронить свою честь и достоинство, не запятнать доброе имя школы.</w:t>
      </w:r>
      <w:r w:rsidRPr="00DC2C36">
        <w:rPr>
          <w:color w:val="1E2120"/>
          <w:sz w:val="21"/>
          <w:szCs w:val="21"/>
        </w:rPr>
        <w:br/>
        <w:t>2.13. Физическая конфронтация, запугивание и издевательства, попытки унижения, дискрими</w:t>
      </w:r>
      <w:r w:rsidRPr="00DC2C36">
        <w:rPr>
          <w:color w:val="1E2120"/>
          <w:sz w:val="21"/>
          <w:szCs w:val="21"/>
        </w:rPr>
        <w:t>нация по национальному или половому признаку являются недопустимыми формами поведения.</w:t>
      </w:r>
      <w:r w:rsidRPr="00DC2C36">
        <w:rPr>
          <w:color w:val="1E2120"/>
          <w:sz w:val="21"/>
          <w:szCs w:val="21"/>
        </w:rPr>
        <w:br/>
        <w:t>2.14. Обучающиеся берегут имущество школы. В случае причинения ущерба имуществу организации, осуществляющей образовательную деятельность, родители (законные представител</w:t>
      </w:r>
      <w:r w:rsidRPr="00DC2C36">
        <w:rPr>
          <w:color w:val="1E2120"/>
          <w:sz w:val="21"/>
          <w:szCs w:val="21"/>
        </w:rPr>
        <w:t>и) обязаны возместить этот ущерб. Категорически запрещается писать на стенах, партах, стульях, шкафах для одежды, царапать и ломать школьную мебель, оборудование и другое имущество. Запрещается делать надписи на книгах и пособиях, принадлежащих школе, выры</w:t>
      </w:r>
      <w:r w:rsidRPr="00DC2C36">
        <w:rPr>
          <w:color w:val="1E2120"/>
          <w:sz w:val="21"/>
          <w:szCs w:val="21"/>
        </w:rPr>
        <w:t>вать страницы из книг. В случае порчи или утери библиотечной книги или пособия обучающийся обязан восполнить ее (его) точно такой (таким) же или аналогичной.</w:t>
      </w:r>
      <w:r w:rsidRPr="00DC2C36">
        <w:rPr>
          <w:color w:val="1E2120"/>
          <w:sz w:val="21"/>
          <w:szCs w:val="21"/>
        </w:rPr>
        <w:br/>
        <w:t xml:space="preserve">2.15. Обучающиеся уважают право собственности. Аккуратно относятся как к своему, так и к чужому </w:t>
      </w:r>
      <w:r w:rsidRPr="00DC2C36">
        <w:rPr>
          <w:color w:val="1E2120"/>
          <w:sz w:val="21"/>
          <w:szCs w:val="21"/>
        </w:rPr>
        <w:lastRenderedPageBreak/>
        <w:t>им</w:t>
      </w:r>
      <w:r w:rsidRPr="00DC2C36">
        <w:rPr>
          <w:color w:val="1E2120"/>
          <w:sz w:val="21"/>
          <w:szCs w:val="21"/>
        </w:rPr>
        <w:t>уществу.</w:t>
      </w:r>
      <w:r w:rsidRPr="00DC2C36">
        <w:rPr>
          <w:color w:val="1E2120"/>
          <w:sz w:val="21"/>
          <w:szCs w:val="21"/>
        </w:rPr>
        <w:br/>
        <w:t>2.16. Обучающиеся соблюдают чистоту и порядок в здании и на территории организации, осуществляющей образовательную деятельность. Мусор следует выбрасывать только в урны.</w:t>
      </w:r>
      <w:r w:rsidRPr="00DC2C36">
        <w:rPr>
          <w:color w:val="1E2120"/>
          <w:sz w:val="21"/>
          <w:szCs w:val="21"/>
        </w:rPr>
        <w:br/>
        <w:t>2.17. Не оставлять деньги и ценные вещи без присмотра в организации, осуществ</w:t>
      </w:r>
      <w:r w:rsidRPr="00DC2C36">
        <w:rPr>
          <w:color w:val="1E2120"/>
          <w:sz w:val="21"/>
          <w:szCs w:val="21"/>
        </w:rPr>
        <w:t>ляющей образовательную деятельность, в раздевалке.</w:t>
      </w:r>
      <w:r w:rsidRPr="00DC2C36">
        <w:rPr>
          <w:color w:val="1E2120"/>
          <w:sz w:val="21"/>
          <w:szCs w:val="21"/>
        </w:rPr>
        <w:br/>
        <w:t>2.18. Потерянные вещи сдаются дежурному администратору школы, охраннику, секретарю, гардеробщику.</w:t>
      </w:r>
      <w:r w:rsidRPr="00DC2C36">
        <w:rPr>
          <w:color w:val="1E2120"/>
          <w:sz w:val="21"/>
          <w:szCs w:val="21"/>
        </w:rPr>
        <w:br/>
        <w:t>2.19. Обучающимся следует строго соблюдать настоящее Положение в образовательной организации, на его террит</w:t>
      </w:r>
      <w:r w:rsidRPr="00DC2C36">
        <w:rPr>
          <w:color w:val="1E2120"/>
          <w:sz w:val="21"/>
          <w:szCs w:val="21"/>
        </w:rPr>
        <w:t>ории и в общественных местах при выезде на экскурсии или в другие организации и учреждения.</w:t>
      </w:r>
      <w:r w:rsidRPr="00DC2C36">
        <w:rPr>
          <w:color w:val="1E2120"/>
          <w:sz w:val="21"/>
          <w:szCs w:val="21"/>
        </w:rPr>
        <w:br/>
        <w:t>2.20. Не разрешается без разрешения дежурного администратора, классного руководителя или медицинских работников уходить из школы во время занятий. Выйти из организа</w:t>
      </w:r>
      <w:r w:rsidRPr="00DC2C36">
        <w:rPr>
          <w:color w:val="1E2120"/>
          <w:sz w:val="21"/>
          <w:szCs w:val="21"/>
        </w:rPr>
        <w:t>ции, осуществляющей образовательную деятельность, можно только после согласования с родителями (законными представителями).</w:t>
      </w:r>
      <w:r w:rsidRPr="00DC2C36">
        <w:rPr>
          <w:color w:val="1E2120"/>
          <w:sz w:val="21"/>
          <w:szCs w:val="21"/>
        </w:rPr>
        <w:br/>
        <w:t>2.21. После окончания занятий ученики 1-4 классов покидают школу только в сопровождении родителей или лиц, ими уполномоченных. Самос</w:t>
      </w:r>
      <w:r w:rsidRPr="00DC2C36">
        <w:rPr>
          <w:color w:val="1E2120"/>
          <w:sz w:val="21"/>
          <w:szCs w:val="21"/>
        </w:rPr>
        <w:t>тоятельно покидать школу разрешается только обучающимся (1-4 классов), имеющим письменное разрешение родителей и приказ директора школы.</w:t>
      </w:r>
    </w:p>
    <w:p w14:paraId="1AC0CC7D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3. Правила поведения обучающихся на уроках (занятиях)</w:t>
      </w:r>
    </w:p>
    <w:p w14:paraId="7171A3D6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3.1. Обучающийся обязан выполнять домашнее задание в сроки, установленные школьной программой. Приносить на занятия все необходимые учебники, тетради, пособия, письменные принадлежности.</w:t>
      </w:r>
      <w:r w:rsidRPr="00DC2C36">
        <w:rPr>
          <w:color w:val="1E2120"/>
          <w:sz w:val="21"/>
          <w:szCs w:val="21"/>
        </w:rPr>
        <w:br/>
        <w:t xml:space="preserve">3.2. Ежедневно вести запись домашнего задания в дневнике. По первому </w:t>
      </w:r>
      <w:r w:rsidRPr="00DC2C36">
        <w:rPr>
          <w:color w:val="1E2120"/>
          <w:sz w:val="21"/>
          <w:szCs w:val="21"/>
        </w:rPr>
        <w:t>требованию учителя или дежурного администратора предъявлять свой дневник.</w:t>
      </w:r>
      <w:r w:rsidRPr="00DC2C36">
        <w:rPr>
          <w:color w:val="1E2120"/>
          <w:sz w:val="21"/>
          <w:szCs w:val="21"/>
        </w:rPr>
        <w:br/>
        <w:t>3.3. Когда учитель входит в класс, обучающиеся встают, приветствуют учителя; садятся после того, как педагог ответит на приветствие и разрешит сесть. Подобным образом обучающиеся при</w:t>
      </w:r>
      <w:r w:rsidRPr="00DC2C36">
        <w:rPr>
          <w:color w:val="1E2120"/>
          <w:sz w:val="21"/>
          <w:szCs w:val="21"/>
        </w:rPr>
        <w:t>ветствуют любого взрослого, вошедшего в класс во время занятий.</w:t>
      </w:r>
      <w:r w:rsidRPr="00DC2C36">
        <w:rPr>
          <w:color w:val="1E2120"/>
          <w:sz w:val="21"/>
          <w:szCs w:val="21"/>
        </w:rPr>
        <w:br/>
        <w:t xml:space="preserve">3.4. Каждый учитель сам определяет правила поведения учеников на своих занятиях. Эти правила не должны ущемлять достоинство обучающегося, не должны противоречить законам Российской Федерации, </w:t>
      </w:r>
      <w:r w:rsidRPr="00DC2C36">
        <w:rPr>
          <w:color w:val="1E2120"/>
          <w:sz w:val="21"/>
          <w:szCs w:val="21"/>
        </w:rPr>
        <w:t>нормативным документам и Уставу школы. Эти правила обязательны для исполнения всеми детьми, обучающимися в организации, осуществляющей образовательную деятельность.</w:t>
      </w:r>
      <w:r w:rsidRPr="00DC2C36">
        <w:rPr>
          <w:color w:val="1E2120"/>
          <w:sz w:val="21"/>
          <w:szCs w:val="21"/>
        </w:rPr>
        <w:br/>
        <w:t>3.5. Во время урока нельзя шуметь, отвлекаться самому и отвлекать других обучающихся от зан</w:t>
      </w:r>
      <w:r w:rsidRPr="00DC2C36">
        <w:rPr>
          <w:color w:val="1E2120"/>
          <w:sz w:val="21"/>
          <w:szCs w:val="21"/>
        </w:rPr>
        <w:t>ятий посторонними разговорами, играми и другими, не относящимися к уроку делами.</w:t>
      </w:r>
      <w:r w:rsidRPr="00DC2C36">
        <w:rPr>
          <w:color w:val="1E2120"/>
          <w:sz w:val="21"/>
          <w:szCs w:val="21"/>
        </w:rPr>
        <w:br/>
        <w:t>3.6. На уроке обучающийся имеет право пользоваться школьным инвентарем. Относиться к нему надо бережно и аккуратно.</w:t>
      </w:r>
      <w:r w:rsidRPr="00DC2C36">
        <w:rPr>
          <w:color w:val="1E2120"/>
          <w:sz w:val="21"/>
          <w:szCs w:val="21"/>
        </w:rPr>
        <w:br/>
        <w:t>3.7. Если обучающийся хочет задать вопрос педагогу или отве</w:t>
      </w:r>
      <w:r w:rsidRPr="00DC2C36">
        <w:rPr>
          <w:color w:val="1E2120"/>
          <w:sz w:val="21"/>
          <w:szCs w:val="21"/>
        </w:rPr>
        <w:t>тить на его вопрос, необходимо поднять руку.</w:t>
      </w:r>
      <w:r w:rsidRPr="00DC2C36">
        <w:rPr>
          <w:color w:val="1E2120"/>
          <w:sz w:val="21"/>
          <w:szCs w:val="21"/>
        </w:rPr>
        <w:br/>
        <w:t>3.8. Обучающийся вправе отстаивать свой взгляд и свои убеждения при обсуждении спорных и неоднозначных вопросов в корректной форме.</w:t>
      </w:r>
      <w:r w:rsidRPr="00DC2C36">
        <w:rPr>
          <w:color w:val="1E2120"/>
          <w:sz w:val="21"/>
          <w:szCs w:val="21"/>
        </w:rPr>
        <w:br/>
        <w:t>3.9. Звонок (сигнал) об окончании урока даётся для учителя. Только когда учител</w:t>
      </w:r>
      <w:r w:rsidRPr="00DC2C36">
        <w:rPr>
          <w:color w:val="1E2120"/>
          <w:sz w:val="21"/>
          <w:szCs w:val="21"/>
        </w:rPr>
        <w:t xml:space="preserve">ь объявит об окончании </w:t>
      </w:r>
      <w:r w:rsidRPr="00DC2C36">
        <w:rPr>
          <w:color w:val="1E2120"/>
          <w:sz w:val="21"/>
          <w:szCs w:val="21"/>
        </w:rPr>
        <w:lastRenderedPageBreak/>
        <w:t>занятия, ученик вправе покинуть класс.</w:t>
      </w:r>
      <w:r w:rsidRPr="00DC2C36">
        <w:rPr>
          <w:color w:val="1E2120"/>
          <w:sz w:val="21"/>
          <w:szCs w:val="21"/>
        </w:rPr>
        <w:br/>
        <w:t>3.10. На уроках физики, химии, биологии, информатики и физической культуры обучающиеся должны соблюдать правила охраны труда и пожарной безопасности.</w:t>
      </w:r>
      <w:r w:rsidRPr="00DC2C36">
        <w:rPr>
          <w:color w:val="1E2120"/>
          <w:sz w:val="21"/>
          <w:szCs w:val="21"/>
        </w:rPr>
        <w:br/>
        <w:t>3.11. В случае опоздания на урок, необходимо</w:t>
      </w:r>
      <w:r w:rsidRPr="00DC2C36">
        <w:rPr>
          <w:color w:val="1E2120"/>
          <w:sz w:val="21"/>
          <w:szCs w:val="21"/>
        </w:rPr>
        <w:t xml:space="preserve"> постучаться в дверь кабинета, зайти, поздороваться с учителем, извиниться за опоздание и попросить разрешения сесть на место.</w:t>
      </w:r>
      <w:r w:rsidRPr="00DC2C36">
        <w:rPr>
          <w:color w:val="1E2120"/>
          <w:sz w:val="21"/>
          <w:szCs w:val="21"/>
        </w:rPr>
        <w:br/>
        <w:t>3.12. Для занятий физкультурой обучающиеся должны иметь соответствующую одежду, в противном случае они на занятия не допускаются,</w:t>
      </w:r>
      <w:r w:rsidRPr="00DC2C36">
        <w:rPr>
          <w:color w:val="1E2120"/>
          <w:sz w:val="21"/>
          <w:szCs w:val="21"/>
        </w:rPr>
        <w:t xml:space="preserve"> а урок считается пропущенным без уважительной причины.</w:t>
      </w:r>
      <w:r w:rsidRPr="00DC2C36">
        <w:rPr>
          <w:color w:val="1E2120"/>
          <w:sz w:val="21"/>
          <w:szCs w:val="21"/>
        </w:rPr>
        <w:br/>
        <w:t>3.13. В конце урока обучающийся школы должен записать в дневник домашнее задание и сделать другие необходимые записи.</w:t>
      </w:r>
      <w:r w:rsidRPr="00DC2C36">
        <w:rPr>
          <w:color w:val="1E2120"/>
          <w:sz w:val="21"/>
          <w:szCs w:val="21"/>
        </w:rPr>
        <w:br/>
        <w:t>3.14. В каждом классе в течение учебного дня дежурят обучающиеся, которые имеют пи</w:t>
      </w:r>
      <w:r w:rsidRPr="00DC2C36">
        <w:rPr>
          <w:color w:val="1E2120"/>
          <w:sz w:val="21"/>
          <w:szCs w:val="21"/>
        </w:rPr>
        <w:t xml:space="preserve">сьменное согласие родителей (законных представителей) на общественно-полезный труд. Они помогают учителю в подготовке класса к уроку, сообщают педагогу об отсутствии обучающихся на уроке. </w:t>
      </w:r>
    </w:p>
    <w:p w14:paraId="2FA72D13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4. Правила поведения обучающихся на переменах и после окончания уро</w:t>
      </w:r>
      <w:r w:rsidRPr="00DC2C36">
        <w:rPr>
          <w:rFonts w:eastAsia="Times New Roman"/>
          <w:color w:val="1E2120"/>
        </w:rPr>
        <w:t>ков</w:t>
      </w:r>
    </w:p>
    <w:p w14:paraId="3B78EDC5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 xml:space="preserve">4.1. </w:t>
      </w:r>
      <w:ins w:id="1" w:author="Unknown">
        <w:r w:rsidRPr="00DC2C36">
          <w:rPr>
            <w:color w:val="1E2120"/>
            <w:sz w:val="21"/>
            <w:szCs w:val="21"/>
            <w:u w:val="single"/>
          </w:rPr>
          <w:t>Во время перерывов (перемен) обучающийся обязан:</w:t>
        </w:r>
      </w:ins>
    </w:p>
    <w:p w14:paraId="29467D6D" w14:textId="77777777" w:rsidR="00000000" w:rsidRPr="00DC2C36" w:rsidRDefault="00DC2C36" w:rsidP="00DC2C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навести чистоту и порядок на своем рабочем месте;</w:t>
      </w:r>
    </w:p>
    <w:p w14:paraId="104696CB" w14:textId="77777777" w:rsidR="00000000" w:rsidRPr="00DC2C36" w:rsidRDefault="00DC2C36" w:rsidP="00DC2C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выйти из класса, если попросит учитель;</w:t>
      </w:r>
    </w:p>
    <w:p w14:paraId="7F139533" w14:textId="77777777" w:rsidR="00000000" w:rsidRPr="00DC2C36" w:rsidRDefault="00DC2C36" w:rsidP="00DC2C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подчиняться требованиям работников школы, дежурным учителям и обучающимся;</w:t>
      </w:r>
    </w:p>
    <w:p w14:paraId="2D4FD338" w14:textId="77777777" w:rsidR="00000000" w:rsidRPr="00DC2C36" w:rsidRDefault="00DC2C36" w:rsidP="00DC2C36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помочь подготовить класс по просьбе учителя к следующему уроку.</w:t>
      </w:r>
    </w:p>
    <w:p w14:paraId="6A66D166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4.2. Во время перемены обучающиеся могут свободно перемещаться по школе, кроме тех мест, где им запрещено находиться в целях безопасности (чердак, подвал, пищеблок, физическая и химическая лаб</w:t>
      </w:r>
      <w:r w:rsidRPr="00DC2C36">
        <w:rPr>
          <w:color w:val="1E2120"/>
          <w:sz w:val="21"/>
          <w:szCs w:val="21"/>
        </w:rPr>
        <w:t>оратории и др.).</w:t>
      </w:r>
      <w:r w:rsidRPr="00DC2C36">
        <w:rPr>
          <w:color w:val="1E2120"/>
          <w:sz w:val="21"/>
          <w:szCs w:val="21"/>
        </w:rPr>
        <w:br/>
        <w:t>4.3. Во время перемен категорически запрещено открывать электрические шкафы, прикасаться к кнопкам пожарной и тревожной сигнализации.</w:t>
      </w:r>
      <w:r w:rsidRPr="00DC2C36">
        <w:rPr>
          <w:color w:val="1E2120"/>
          <w:sz w:val="21"/>
          <w:szCs w:val="21"/>
        </w:rPr>
        <w:br/>
        <w:t>4.4. Во время перемен школьникам запрещается бегать, толкать друг друга, бросаться предметами и применять</w:t>
      </w:r>
      <w:r w:rsidRPr="00DC2C36">
        <w:rPr>
          <w:color w:val="1E2120"/>
          <w:sz w:val="21"/>
          <w:szCs w:val="21"/>
        </w:rPr>
        <w:t xml:space="preserve"> физическую силу.</w:t>
      </w:r>
      <w:r w:rsidRPr="00DC2C36">
        <w:rPr>
          <w:color w:val="1E2120"/>
          <w:sz w:val="21"/>
          <w:szCs w:val="21"/>
        </w:rPr>
        <w:br/>
        <w:t>4.5. Во время перемен обучающимся запрещается выходить из организации, осуществляющей образовательную деятельность, без разрешения классного руководителя или дежурного администратора.</w:t>
      </w:r>
      <w:r w:rsidRPr="00DC2C36">
        <w:rPr>
          <w:color w:val="1E2120"/>
          <w:sz w:val="21"/>
          <w:szCs w:val="21"/>
        </w:rPr>
        <w:br/>
        <w:t>4.6. Категорически запрещено самовольно раскрывать окн</w:t>
      </w:r>
      <w:r w:rsidRPr="00DC2C36">
        <w:rPr>
          <w:color w:val="1E2120"/>
          <w:sz w:val="21"/>
          <w:szCs w:val="21"/>
        </w:rPr>
        <w:t>а, сидеть на подоконниках.</w:t>
      </w:r>
      <w:r w:rsidRPr="00DC2C36">
        <w:rPr>
          <w:color w:val="1E2120"/>
          <w:sz w:val="21"/>
          <w:szCs w:val="21"/>
        </w:rPr>
        <w:br/>
        <w:t>4.7. Во время перемен обучающиеся не должны бегать по лестницам, вблизи оконных проемов и в других местах, не приспособленных для игр, кататься на лестничных перилах.</w:t>
      </w:r>
      <w:r w:rsidRPr="00DC2C36">
        <w:rPr>
          <w:color w:val="1E2120"/>
          <w:sz w:val="21"/>
          <w:szCs w:val="21"/>
        </w:rPr>
        <w:br/>
        <w:t>4.8. Дежурный класс помогает дежурному учителю следить за собл</w:t>
      </w:r>
      <w:r w:rsidRPr="00DC2C36">
        <w:rPr>
          <w:color w:val="1E2120"/>
          <w:sz w:val="21"/>
          <w:szCs w:val="21"/>
        </w:rPr>
        <w:t>юдением дисциплины во время перемен.</w:t>
      </w:r>
      <w:r w:rsidRPr="00DC2C36">
        <w:rPr>
          <w:color w:val="1E2120"/>
          <w:sz w:val="21"/>
          <w:szCs w:val="21"/>
        </w:rPr>
        <w:br/>
        <w:t>4.9. После окончания занятий в школе необходимо аккуратно одеться и покинуть организацию, осуществляющую образовательную деятельность, соблюдая правила вежливости.</w:t>
      </w:r>
      <w:r w:rsidRPr="00DC2C36">
        <w:rPr>
          <w:color w:val="1E2120"/>
          <w:sz w:val="21"/>
          <w:szCs w:val="21"/>
        </w:rPr>
        <w:br/>
        <w:t>4.10. Идти в столовую (при организации коллективного пи</w:t>
      </w:r>
      <w:r w:rsidRPr="00DC2C36">
        <w:rPr>
          <w:color w:val="1E2120"/>
          <w:sz w:val="21"/>
          <w:szCs w:val="21"/>
        </w:rPr>
        <w:t xml:space="preserve">тания) только в сопровождении классного </w:t>
      </w:r>
      <w:r w:rsidRPr="00DC2C36">
        <w:rPr>
          <w:color w:val="1E2120"/>
          <w:sz w:val="21"/>
          <w:szCs w:val="21"/>
        </w:rPr>
        <w:lastRenderedPageBreak/>
        <w:t>руководителя.</w:t>
      </w:r>
      <w:r w:rsidRPr="00DC2C36">
        <w:rPr>
          <w:color w:val="1E2120"/>
          <w:sz w:val="21"/>
          <w:szCs w:val="21"/>
        </w:rPr>
        <w:br/>
        <w:t>4.11. Идти в раздевалку по окончании учебных занятий в сопровождении учителя-предметника, который вел последний урок.</w:t>
      </w:r>
    </w:p>
    <w:p w14:paraId="057C2FE4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5. Правила поведения обучающихся в столовой</w:t>
      </w:r>
    </w:p>
    <w:p w14:paraId="0845FEA5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5.1. Школьники находятся в обеденном зал</w:t>
      </w:r>
      <w:r w:rsidRPr="00DC2C36">
        <w:rPr>
          <w:color w:val="1E2120"/>
          <w:sz w:val="21"/>
          <w:szCs w:val="21"/>
        </w:rPr>
        <w:t>е столовой только на переменах и в отведенное графиком питания время.</w:t>
      </w:r>
      <w:r w:rsidRPr="00DC2C36">
        <w:rPr>
          <w:color w:val="1E2120"/>
          <w:sz w:val="21"/>
          <w:szCs w:val="21"/>
        </w:rPr>
        <w:br/>
        <w:t>5.2. При входе в столовую следует снять рюкзак и держать его в руке.</w:t>
      </w:r>
      <w:r w:rsidRPr="00DC2C36">
        <w:rPr>
          <w:color w:val="1E2120"/>
          <w:sz w:val="21"/>
          <w:szCs w:val="21"/>
        </w:rPr>
        <w:br/>
        <w:t>5.3. Запрещается приходить в столовую в верхней одежде.</w:t>
      </w:r>
      <w:r w:rsidRPr="00DC2C36">
        <w:rPr>
          <w:color w:val="1E2120"/>
          <w:sz w:val="21"/>
          <w:szCs w:val="21"/>
        </w:rPr>
        <w:br/>
        <w:t>5.4. Перед едой и после необходимо вымыть руки с мылом.</w:t>
      </w:r>
      <w:r w:rsidRPr="00DC2C36">
        <w:rPr>
          <w:color w:val="1E2120"/>
          <w:sz w:val="21"/>
          <w:szCs w:val="21"/>
        </w:rPr>
        <w:br/>
        <w:t xml:space="preserve">5.5. </w:t>
      </w:r>
      <w:r w:rsidRPr="00DC2C36">
        <w:rPr>
          <w:color w:val="1E2120"/>
          <w:sz w:val="21"/>
          <w:szCs w:val="21"/>
        </w:rPr>
        <w:t xml:space="preserve">Пища, в том числе и принесенная с собой из дома, принимается за столами. Есть стоя и выносить пищу </w:t>
      </w:r>
      <w:proofErr w:type="gramStart"/>
      <w:r w:rsidRPr="00DC2C36">
        <w:rPr>
          <w:color w:val="1E2120"/>
          <w:sz w:val="21"/>
          <w:szCs w:val="21"/>
        </w:rPr>
        <w:t>из столовой</w:t>
      </w:r>
      <w:proofErr w:type="gramEnd"/>
      <w:r w:rsidRPr="00DC2C36">
        <w:rPr>
          <w:color w:val="1E2120"/>
          <w:sz w:val="21"/>
          <w:szCs w:val="21"/>
        </w:rPr>
        <w:t xml:space="preserve"> нельзя.</w:t>
      </w:r>
      <w:r w:rsidRPr="00DC2C36">
        <w:rPr>
          <w:color w:val="1E2120"/>
          <w:sz w:val="21"/>
          <w:szCs w:val="21"/>
        </w:rPr>
        <w:br/>
        <w:t>5.6. Во время приема пищи в столовой школьникам надлежит придерживаться хороших манер и вести себя пристойно.</w:t>
      </w:r>
      <w:r w:rsidRPr="00DC2C36">
        <w:rPr>
          <w:color w:val="1E2120"/>
          <w:sz w:val="21"/>
          <w:szCs w:val="21"/>
        </w:rPr>
        <w:br/>
        <w:t>5.7. Необходимо уважительно</w:t>
      </w:r>
      <w:r w:rsidRPr="00DC2C36">
        <w:rPr>
          <w:color w:val="1E2120"/>
          <w:sz w:val="21"/>
          <w:szCs w:val="21"/>
        </w:rPr>
        <w:t xml:space="preserve"> относиться к работникам столовой, выполнять их требования, благодарить при получении еды и по окончании ее приема.</w:t>
      </w:r>
      <w:r w:rsidRPr="00DC2C36">
        <w:rPr>
          <w:color w:val="1E2120"/>
          <w:sz w:val="21"/>
          <w:szCs w:val="21"/>
        </w:rPr>
        <w:br/>
        <w:t>5.8. Разговаривать во время приема пищи следует не громко, чтобы не беспокоить тех, кто находится по соседству.</w:t>
      </w:r>
      <w:r w:rsidRPr="00DC2C36">
        <w:rPr>
          <w:color w:val="1E2120"/>
          <w:sz w:val="21"/>
          <w:szCs w:val="21"/>
        </w:rPr>
        <w:br/>
        <w:t xml:space="preserve">5.9. Обучающиеся убирают со </w:t>
      </w:r>
      <w:r w:rsidRPr="00DC2C36">
        <w:rPr>
          <w:color w:val="1E2120"/>
          <w:sz w:val="21"/>
          <w:szCs w:val="21"/>
        </w:rPr>
        <w:t>стола посуду после принятия пищи, задвигают на место стулья.</w:t>
      </w:r>
      <w:r w:rsidRPr="00DC2C36">
        <w:rPr>
          <w:color w:val="1E2120"/>
          <w:sz w:val="21"/>
          <w:szCs w:val="21"/>
        </w:rPr>
        <w:br/>
        <w:t>5.10. Обучающиеся бережно относятся к имуществу школьной столовой.</w:t>
      </w:r>
      <w:r w:rsidRPr="00DC2C36">
        <w:rPr>
          <w:color w:val="1E2120"/>
          <w:sz w:val="21"/>
          <w:szCs w:val="21"/>
        </w:rPr>
        <w:br/>
        <w:t>5.11. Необходимо проявлять внимание и осторожность при получении и употреблении горячих блюд.</w:t>
      </w:r>
      <w:r w:rsidRPr="00DC2C36">
        <w:rPr>
          <w:color w:val="1E2120"/>
          <w:sz w:val="21"/>
          <w:szCs w:val="21"/>
        </w:rPr>
        <w:br/>
        <w:t>5.12. Запрещается выходить из стол</w:t>
      </w:r>
      <w:r w:rsidRPr="00DC2C36">
        <w:rPr>
          <w:color w:val="1E2120"/>
          <w:sz w:val="21"/>
          <w:szCs w:val="21"/>
        </w:rPr>
        <w:t>овой с едой и/или посудой.</w:t>
      </w:r>
      <w:r w:rsidRPr="00DC2C36">
        <w:rPr>
          <w:color w:val="1E2120"/>
          <w:sz w:val="21"/>
          <w:szCs w:val="21"/>
        </w:rPr>
        <w:br/>
        <w:t xml:space="preserve">5.13. </w:t>
      </w:r>
      <w:ins w:id="2" w:author="Unknown">
        <w:r w:rsidRPr="00DC2C36">
          <w:rPr>
            <w:color w:val="1E2120"/>
            <w:sz w:val="21"/>
            <w:szCs w:val="21"/>
            <w:u w:val="single"/>
          </w:rPr>
          <w:t>Школьники, находясь в столовой:</w:t>
        </w:r>
      </w:ins>
    </w:p>
    <w:p w14:paraId="0046B7FE" w14:textId="77777777" w:rsidR="00000000" w:rsidRPr="00DC2C36" w:rsidRDefault="00DC2C36" w:rsidP="00DC2C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перемещаются осторожно и без резких движений;</w:t>
      </w:r>
    </w:p>
    <w:p w14:paraId="340D39A8" w14:textId="77777777" w:rsidR="00000000" w:rsidRPr="00DC2C36" w:rsidRDefault="00DC2C36" w:rsidP="00DC2C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реагируют на требования и замечания учителей и работников столовой;</w:t>
      </w:r>
    </w:p>
    <w:p w14:paraId="7A69A637" w14:textId="77777777" w:rsidR="00000000" w:rsidRPr="00DC2C36" w:rsidRDefault="00DC2C36" w:rsidP="00DC2C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при получении или покупке еды соблюдают очередь;</w:t>
      </w:r>
    </w:p>
    <w:p w14:paraId="421A7F72" w14:textId="77777777" w:rsidR="00000000" w:rsidRPr="00DC2C36" w:rsidRDefault="00DC2C36" w:rsidP="00DC2C36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проявляют осторожность при п</w:t>
      </w:r>
      <w:r w:rsidRPr="00DC2C36">
        <w:rPr>
          <w:rFonts w:eastAsia="Times New Roman"/>
          <w:color w:val="1E2120"/>
          <w:sz w:val="21"/>
          <w:szCs w:val="21"/>
        </w:rPr>
        <w:t>олучении и переносе горячих блюд и напитков.</w:t>
      </w:r>
    </w:p>
    <w:p w14:paraId="0D980ECF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5.14. При приобретении продукции в буфете соблюдать очередь, уважение старшеклассников к ученикам младших классов. Запрещено толкаться.</w:t>
      </w:r>
    </w:p>
    <w:p w14:paraId="1D7CDF3D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6. Правила поведения обучающихся в раздевалке</w:t>
      </w:r>
    </w:p>
    <w:p w14:paraId="5A8CD7F0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6.1. Обучающиеся снимают верх</w:t>
      </w:r>
      <w:r w:rsidRPr="00DC2C36">
        <w:rPr>
          <w:color w:val="1E2120"/>
          <w:sz w:val="21"/>
          <w:szCs w:val="21"/>
        </w:rPr>
        <w:t>нюю одежду и уличную обувь в раздевалке, в месте, предназначенном для обучающихся этого класса.</w:t>
      </w:r>
      <w:r w:rsidRPr="00DC2C36">
        <w:rPr>
          <w:color w:val="1E2120"/>
          <w:sz w:val="21"/>
          <w:szCs w:val="21"/>
        </w:rPr>
        <w:br/>
        <w:t>6.2. Уличная обувь хранится в раздевалке в специальном мешке или картонной коробке.</w:t>
      </w:r>
      <w:r w:rsidRPr="00DC2C36">
        <w:rPr>
          <w:color w:val="1E2120"/>
          <w:sz w:val="21"/>
          <w:szCs w:val="21"/>
        </w:rPr>
        <w:br/>
        <w:t>6.3. В карманах верхней одежды не рекомендуется оставлять деньги, ключи, моб</w:t>
      </w:r>
      <w:r w:rsidRPr="00DC2C36">
        <w:rPr>
          <w:color w:val="1E2120"/>
          <w:sz w:val="21"/>
          <w:szCs w:val="21"/>
        </w:rPr>
        <w:t>ильные телефоны и другие ценные предметы.</w:t>
      </w:r>
      <w:r w:rsidRPr="00DC2C36">
        <w:rPr>
          <w:color w:val="1E2120"/>
          <w:sz w:val="21"/>
          <w:szCs w:val="21"/>
        </w:rPr>
        <w:br/>
        <w:t xml:space="preserve">6.4. В раздевалке нельзя бегать, толкаться, прыгать, шалить, так как это место является зоной </w:t>
      </w:r>
      <w:r w:rsidRPr="00DC2C36">
        <w:rPr>
          <w:color w:val="1E2120"/>
          <w:sz w:val="21"/>
          <w:szCs w:val="21"/>
        </w:rPr>
        <w:lastRenderedPageBreak/>
        <w:t>повышенной опасности.</w:t>
      </w:r>
      <w:r w:rsidRPr="00DC2C36">
        <w:rPr>
          <w:color w:val="1E2120"/>
          <w:sz w:val="21"/>
          <w:szCs w:val="21"/>
        </w:rPr>
        <w:br/>
        <w:t>6.5. После окончания уроков все классы организованно спускаются в раздевалку с учителем, который в</w:t>
      </w:r>
      <w:r w:rsidRPr="00DC2C36">
        <w:rPr>
          <w:color w:val="1E2120"/>
          <w:sz w:val="21"/>
          <w:szCs w:val="21"/>
        </w:rPr>
        <w:t>ёл последний урок.</w:t>
      </w:r>
      <w:r w:rsidRPr="00DC2C36">
        <w:rPr>
          <w:color w:val="1E2120"/>
          <w:sz w:val="21"/>
          <w:szCs w:val="21"/>
        </w:rPr>
        <w:br/>
        <w:t>6.6. Обучающиеся забирают вещи из раздевалки и одеваются в рекреации, чтобы не создавать тесноту в раздевалке.</w:t>
      </w:r>
      <w:r w:rsidRPr="00DC2C36">
        <w:rPr>
          <w:color w:val="1E2120"/>
          <w:sz w:val="21"/>
          <w:szCs w:val="21"/>
        </w:rPr>
        <w:br/>
        <w:t>6.7. Учитель присутствует при одевании обучающихся и провожает их к выходу из школы в организованном порядке.</w:t>
      </w:r>
      <w:r w:rsidRPr="00DC2C36">
        <w:rPr>
          <w:color w:val="1E2120"/>
          <w:sz w:val="21"/>
          <w:szCs w:val="21"/>
        </w:rPr>
        <w:br/>
        <w:t>6.8. В спортивны</w:t>
      </w:r>
      <w:r w:rsidRPr="00DC2C36">
        <w:rPr>
          <w:color w:val="1E2120"/>
          <w:sz w:val="21"/>
          <w:szCs w:val="21"/>
        </w:rPr>
        <w:t>х раздевалках обучающиеся находятся только до и после урока физической культуры по разрешению учителя и под его контролем.</w:t>
      </w:r>
      <w:r w:rsidRPr="00DC2C36">
        <w:rPr>
          <w:color w:val="1E2120"/>
          <w:sz w:val="21"/>
          <w:szCs w:val="21"/>
        </w:rPr>
        <w:br/>
        <w:t>6.9. Нахождение в спортивных раздевалках во время урока запрещено.</w:t>
      </w:r>
    </w:p>
    <w:p w14:paraId="6844F58A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7. Правила поведения обучающихся на территории школы</w:t>
      </w:r>
    </w:p>
    <w:p w14:paraId="388CA9CB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7.1. Территор</w:t>
      </w:r>
      <w:r w:rsidRPr="00DC2C36">
        <w:rPr>
          <w:color w:val="1E2120"/>
          <w:sz w:val="21"/>
          <w:szCs w:val="21"/>
        </w:rPr>
        <w:t>ия школы является частью организации, осуществляющей образовательную деятельность. На школьном участке обучающиеся обязаны находиться в пределах его границ.</w:t>
      </w:r>
      <w:r w:rsidRPr="00DC2C36">
        <w:rPr>
          <w:color w:val="1E2120"/>
          <w:sz w:val="21"/>
          <w:szCs w:val="21"/>
        </w:rPr>
        <w:br/>
        <w:t>7.2. Запрещено разговаривать с посторонними людьми, принимать от них сладости или иные предметы, вы</w:t>
      </w:r>
      <w:r w:rsidRPr="00DC2C36">
        <w:rPr>
          <w:color w:val="1E2120"/>
          <w:sz w:val="21"/>
          <w:szCs w:val="21"/>
        </w:rPr>
        <w:t>ходить к ним за территорию школы.</w:t>
      </w:r>
      <w:r w:rsidRPr="00DC2C36">
        <w:rPr>
          <w:color w:val="1E2120"/>
          <w:sz w:val="21"/>
          <w:szCs w:val="21"/>
        </w:rPr>
        <w:br/>
        <w:t>7.3. Запрещено приносить на территорию школы с любой целью и использовать любым способом оружие, ножи, взрывчатые (включая петарды), огнеопасные вещества; спиртные напитки, сигареты, наркотики и другие одурманивающие средс</w:t>
      </w:r>
      <w:r w:rsidRPr="00DC2C36">
        <w:rPr>
          <w:color w:val="1E2120"/>
          <w:sz w:val="21"/>
          <w:szCs w:val="21"/>
        </w:rPr>
        <w:t>тва и яды; газовые баллончики, а также другие вещи и предметы, не имеющие отношения к учебной деятельности.</w:t>
      </w:r>
      <w:r w:rsidRPr="00DC2C36">
        <w:rPr>
          <w:color w:val="1E2120"/>
          <w:sz w:val="21"/>
          <w:szCs w:val="21"/>
        </w:rPr>
        <w:br/>
        <w:t>7.4. Курение на территории организации, осуществляющей образовательную деятельность, строго запрещено.</w:t>
      </w:r>
      <w:r w:rsidRPr="00DC2C36">
        <w:rPr>
          <w:color w:val="1E2120"/>
          <w:sz w:val="21"/>
          <w:szCs w:val="21"/>
        </w:rPr>
        <w:br/>
        <w:t>7.5. Физическая конфронтация, запугивание и и</w:t>
      </w:r>
      <w:r w:rsidRPr="00DC2C36">
        <w:rPr>
          <w:color w:val="1E2120"/>
          <w:sz w:val="21"/>
          <w:szCs w:val="21"/>
        </w:rPr>
        <w:t>здевательства, попытки унижения, дискриминация по национальному или половому признаку являются недопустимыми формами поведения на территории школы.</w:t>
      </w:r>
      <w:r w:rsidRPr="00DC2C36">
        <w:rPr>
          <w:color w:val="1E2120"/>
          <w:sz w:val="21"/>
          <w:szCs w:val="21"/>
        </w:rPr>
        <w:br/>
        <w:t>7.6. Необходимо беречь имущество школы, не писать и не царапать на стенах здания школы.</w:t>
      </w:r>
      <w:r w:rsidRPr="00DC2C36">
        <w:rPr>
          <w:color w:val="1E2120"/>
          <w:sz w:val="21"/>
          <w:szCs w:val="21"/>
        </w:rPr>
        <w:br/>
        <w:t>7.7. Не топтать и не</w:t>
      </w:r>
      <w:r w:rsidRPr="00DC2C36">
        <w:rPr>
          <w:color w:val="1E2120"/>
          <w:sz w:val="21"/>
          <w:szCs w:val="21"/>
        </w:rPr>
        <w:t xml:space="preserve"> рвать растения на участках школы, не залезать на строения, не бросаться камнями или песком.</w:t>
      </w:r>
      <w:r w:rsidRPr="00DC2C36">
        <w:rPr>
          <w:color w:val="1E2120"/>
          <w:sz w:val="21"/>
          <w:szCs w:val="21"/>
        </w:rPr>
        <w:br/>
        <w:t>7.8. Школьники соблюдают чистоту и порядок на территории организации, осуществляющей образовательную деятельность. Мусор следует выбрасывать только в урны.</w:t>
      </w:r>
      <w:r w:rsidRPr="00DC2C36">
        <w:rPr>
          <w:color w:val="1E2120"/>
          <w:sz w:val="21"/>
          <w:szCs w:val="21"/>
        </w:rPr>
        <w:br/>
        <w:t>7.9. По</w:t>
      </w:r>
      <w:r w:rsidRPr="00DC2C36">
        <w:rPr>
          <w:color w:val="1E2120"/>
          <w:sz w:val="21"/>
          <w:szCs w:val="21"/>
        </w:rPr>
        <w:t xml:space="preserve">терянные вещи на территории школы сдаются дежурному администратору школы, охраннику или гардеробщику. </w:t>
      </w:r>
    </w:p>
    <w:p w14:paraId="075A917D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8. Правила поведения обучающихся на массовых мероприятиях</w:t>
      </w:r>
    </w:p>
    <w:p w14:paraId="388C197D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8.1. На школьные праздники необходимо приходить нарядно одетыми, аккуратно причесанными, в точн</w:t>
      </w:r>
      <w:r w:rsidRPr="00DC2C36">
        <w:rPr>
          <w:color w:val="1E2120"/>
          <w:sz w:val="21"/>
          <w:szCs w:val="21"/>
        </w:rPr>
        <w:t>о назначенное время.</w:t>
      </w:r>
      <w:r w:rsidRPr="00DC2C36">
        <w:rPr>
          <w:color w:val="1E2120"/>
          <w:sz w:val="21"/>
          <w:szCs w:val="21"/>
        </w:rPr>
        <w:br/>
        <w:t>8.2. Занимая место в зале, не толкайтесь, не бегите, опережая всех.</w:t>
      </w:r>
      <w:r w:rsidRPr="00DC2C36">
        <w:rPr>
          <w:color w:val="1E2120"/>
          <w:sz w:val="21"/>
          <w:szCs w:val="21"/>
        </w:rPr>
        <w:br/>
        <w:t xml:space="preserve">8.3. В ожидании праздника можно спокойно разговаривать, нельзя толкаться, бегать. Как только </w:t>
      </w:r>
      <w:r w:rsidRPr="00DC2C36">
        <w:rPr>
          <w:color w:val="1E2120"/>
          <w:sz w:val="21"/>
          <w:szCs w:val="21"/>
        </w:rPr>
        <w:lastRenderedPageBreak/>
        <w:t>объявляется начало, нужно прекратить разговоры.</w:t>
      </w:r>
      <w:r w:rsidRPr="00DC2C36">
        <w:rPr>
          <w:color w:val="1E2120"/>
          <w:sz w:val="21"/>
          <w:szCs w:val="21"/>
        </w:rPr>
        <w:br/>
        <w:t>8.4. Во время концерта, ко</w:t>
      </w:r>
      <w:r w:rsidRPr="00DC2C36">
        <w:rPr>
          <w:color w:val="1E2120"/>
          <w:sz w:val="21"/>
          <w:szCs w:val="21"/>
        </w:rPr>
        <w:t>нкурса или иного массового мероприятия нельзя разговаривать, мешать окружающим, переходить с места на место, уходить до окончания мероприятия.</w:t>
      </w:r>
      <w:r w:rsidRPr="00DC2C36">
        <w:rPr>
          <w:color w:val="1E2120"/>
          <w:sz w:val="21"/>
          <w:szCs w:val="21"/>
        </w:rPr>
        <w:br/>
        <w:t>8.5. Заметив вошедших взрослых, предложите им место.</w:t>
      </w:r>
      <w:r w:rsidRPr="00DC2C36">
        <w:rPr>
          <w:color w:val="1E2120"/>
          <w:sz w:val="21"/>
          <w:szCs w:val="21"/>
        </w:rPr>
        <w:br/>
        <w:t>8.6. Если на сцене что-то не ладится, получилась какая-то не</w:t>
      </w:r>
      <w:r w:rsidRPr="00DC2C36">
        <w:rPr>
          <w:color w:val="1E2120"/>
          <w:sz w:val="21"/>
          <w:szCs w:val="21"/>
        </w:rPr>
        <w:t>ловкость или поломка аппаратуры, не смейтесь, сидите спокойно.</w:t>
      </w:r>
    </w:p>
    <w:p w14:paraId="71BAA946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9. Правила поведения обучающихся в общественных местах</w:t>
      </w:r>
    </w:p>
    <w:p w14:paraId="20FCCC9B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9.1. Во время посещений театров, музеев, экскурсий обучающиеся ведут себя с достоинством, скромно и воспитанно, не позорят школу и сопрово</w:t>
      </w:r>
      <w:r w:rsidRPr="00DC2C36">
        <w:rPr>
          <w:color w:val="1E2120"/>
          <w:sz w:val="21"/>
          <w:szCs w:val="21"/>
        </w:rPr>
        <w:t>ждающего учителя. Не создает ситуаций, угрожающих жизни и здоровью окружающих и его самого.</w:t>
      </w:r>
      <w:r w:rsidRPr="00DC2C36">
        <w:rPr>
          <w:color w:val="1E2120"/>
          <w:sz w:val="21"/>
          <w:szCs w:val="21"/>
        </w:rPr>
        <w:br/>
        <w:t xml:space="preserve">9.2. В общественном транспорте обучающиеся тихо разговаривают со своими товарищами, не мешают другим пассажирам. Уступают место людям старшего возраста, инвалидам, </w:t>
      </w:r>
      <w:r w:rsidRPr="00DC2C36">
        <w:rPr>
          <w:color w:val="1E2120"/>
          <w:sz w:val="21"/>
          <w:szCs w:val="21"/>
        </w:rPr>
        <w:t>дошкольникам. Юноши уступают место девушкам.</w:t>
      </w:r>
      <w:r w:rsidRPr="00DC2C36">
        <w:rPr>
          <w:color w:val="1E2120"/>
          <w:sz w:val="21"/>
          <w:szCs w:val="21"/>
        </w:rPr>
        <w:br/>
        <w:t>9.3. Запрещается разговаривать во время театральных спектаклей и объяснений экскурсовода, шуметь, отвлекать и мешать окружающим.</w:t>
      </w:r>
      <w:r w:rsidRPr="00DC2C36">
        <w:rPr>
          <w:color w:val="1E2120"/>
          <w:sz w:val="21"/>
          <w:szCs w:val="21"/>
        </w:rPr>
        <w:br/>
        <w:t>9.4. Указания сопровождающего учителя обязательны к беспрекословному исполнению.</w:t>
      </w:r>
    </w:p>
    <w:p w14:paraId="1D42189F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</w:t>
      </w:r>
      <w:r w:rsidRPr="00DC2C36">
        <w:rPr>
          <w:rFonts w:eastAsia="Times New Roman"/>
          <w:color w:val="1E2120"/>
        </w:rPr>
        <w:t>0. Внешний вид обучающихся</w:t>
      </w:r>
    </w:p>
    <w:p w14:paraId="0BB75C17" w14:textId="0B02A5A3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 xml:space="preserve">10.1. В школу обучающиеся должны приходить в школьной форме (если таковая принята школьным Уставом), согласно разработанному </w:t>
      </w:r>
      <w:hyperlink r:id="rId8" w:tgtFrame="_blank" w:history="1">
        <w:r w:rsidRPr="00DC2C36">
          <w:rPr>
            <w:rStyle w:val="a3"/>
            <w:sz w:val="21"/>
            <w:szCs w:val="21"/>
          </w:rPr>
          <w:t>Положению о школьной форме и внешнем виде обучающихся</w:t>
        </w:r>
      </w:hyperlink>
      <w:r w:rsidRPr="00DC2C36">
        <w:rPr>
          <w:color w:val="1E2120"/>
          <w:sz w:val="21"/>
          <w:szCs w:val="21"/>
        </w:rPr>
        <w:t>, либо соблю</w:t>
      </w:r>
      <w:r w:rsidRPr="00DC2C36">
        <w:rPr>
          <w:color w:val="1E2120"/>
          <w:sz w:val="21"/>
          <w:szCs w:val="21"/>
        </w:rPr>
        <w:t>дать деловой стиль в одежде. Для девушек - пиджак (жилет), сарафан (юбка, брюки) и блузка светлого тона. Для юношей – темный костюм или жилет, рубашка, галстук.</w:t>
      </w:r>
      <w:r w:rsidRPr="00DC2C36">
        <w:rPr>
          <w:color w:val="1E2120"/>
          <w:sz w:val="21"/>
          <w:szCs w:val="21"/>
        </w:rPr>
        <w:br/>
        <w:t>10.2. Школьная форма должна быть чистая, выглаженная, обувь начищена.</w:t>
      </w:r>
      <w:r w:rsidRPr="00DC2C36">
        <w:rPr>
          <w:color w:val="1E2120"/>
          <w:sz w:val="21"/>
          <w:szCs w:val="21"/>
        </w:rPr>
        <w:br/>
        <w:t>10.3. Рекомендуется не пр</w:t>
      </w:r>
      <w:r w:rsidRPr="00DC2C36">
        <w:rPr>
          <w:color w:val="1E2120"/>
          <w:sz w:val="21"/>
          <w:szCs w:val="21"/>
        </w:rPr>
        <w:t>именять излишнюю косметику.</w:t>
      </w:r>
      <w:r w:rsidRPr="00DC2C36">
        <w:rPr>
          <w:color w:val="1E2120"/>
          <w:sz w:val="21"/>
          <w:szCs w:val="21"/>
        </w:rPr>
        <w:br/>
        <w:t>10.4. В школе все обучающиеся ходят в сменной обуви.</w:t>
      </w:r>
      <w:r w:rsidRPr="00DC2C36">
        <w:rPr>
          <w:color w:val="1E2120"/>
          <w:sz w:val="21"/>
          <w:szCs w:val="21"/>
        </w:rPr>
        <w:br/>
        <w:t>10.5. Спортивная одежда предназначена для уроков физической культурой, на других уроках она неуместна.</w:t>
      </w:r>
      <w:r w:rsidRPr="00DC2C36">
        <w:rPr>
          <w:color w:val="1E2120"/>
          <w:sz w:val="21"/>
          <w:szCs w:val="21"/>
        </w:rPr>
        <w:br/>
        <w:t>10.6. Находиться в школе в верхней одежде, без особых на то причин, не р</w:t>
      </w:r>
      <w:r w:rsidRPr="00DC2C36">
        <w:rPr>
          <w:color w:val="1E2120"/>
          <w:sz w:val="21"/>
          <w:szCs w:val="21"/>
        </w:rPr>
        <w:t>азрешается.</w:t>
      </w:r>
      <w:r w:rsidRPr="00DC2C36">
        <w:rPr>
          <w:color w:val="1E2120"/>
          <w:sz w:val="21"/>
          <w:szCs w:val="21"/>
        </w:rPr>
        <w:br/>
        <w:t>10.7. На праздничные вечера, концерты обучающиеся выбирают одежду по своему усмотрению.</w:t>
      </w:r>
    </w:p>
    <w:p w14:paraId="1454870B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11. Обязанности дежурного по классу</w:t>
      </w:r>
    </w:p>
    <w:p w14:paraId="09CD7CAD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11.1. Запрещается привлекать обучающихся к дежурству без их согласия и письменного согласия их родителей (законных предс</w:t>
      </w:r>
      <w:r w:rsidRPr="00DC2C36">
        <w:rPr>
          <w:color w:val="1E2120"/>
          <w:sz w:val="21"/>
          <w:szCs w:val="21"/>
        </w:rPr>
        <w:t>тавителей).</w:t>
      </w:r>
      <w:r w:rsidRPr="00DC2C36">
        <w:rPr>
          <w:color w:val="1E2120"/>
          <w:sz w:val="21"/>
          <w:szCs w:val="21"/>
        </w:rPr>
        <w:br/>
        <w:t>11.2. Дежурные назначаются в соответствии с графиком дежурства по классу с согласия родителей (законных представителей).</w:t>
      </w:r>
      <w:r w:rsidRPr="00DC2C36">
        <w:rPr>
          <w:color w:val="1E2120"/>
          <w:sz w:val="21"/>
          <w:szCs w:val="21"/>
        </w:rPr>
        <w:br/>
        <w:t xml:space="preserve">11.3. Дежурные ученики помогают педагогу подготовить класс для следующего урока, производят </w:t>
      </w:r>
      <w:r w:rsidRPr="00DC2C36">
        <w:rPr>
          <w:color w:val="1E2120"/>
          <w:sz w:val="21"/>
          <w:szCs w:val="21"/>
        </w:rPr>
        <w:lastRenderedPageBreak/>
        <w:t>посильную уборку классного поме</w:t>
      </w:r>
      <w:r w:rsidRPr="00DC2C36">
        <w:rPr>
          <w:color w:val="1E2120"/>
          <w:sz w:val="21"/>
          <w:szCs w:val="21"/>
        </w:rPr>
        <w:t>щения.</w:t>
      </w:r>
      <w:r w:rsidRPr="00DC2C36">
        <w:rPr>
          <w:color w:val="1E2120"/>
          <w:sz w:val="21"/>
          <w:szCs w:val="21"/>
        </w:rPr>
        <w:br/>
        <w:t>11.4. Во время перемены дежурный ученик (ученики) проветривает класс, помогает учителю развесить учебный материал для следующего урока, раздает тетради по просьбе учителя, сообщает об отсутствующих.</w:t>
      </w:r>
      <w:r w:rsidRPr="00DC2C36">
        <w:rPr>
          <w:color w:val="1E2120"/>
          <w:sz w:val="21"/>
          <w:szCs w:val="21"/>
        </w:rPr>
        <w:br/>
        <w:t>11.5. В конце учебного дня дежурные, которые имеют</w:t>
      </w:r>
      <w:r w:rsidRPr="00DC2C36">
        <w:rPr>
          <w:color w:val="1E2120"/>
          <w:sz w:val="21"/>
          <w:szCs w:val="21"/>
        </w:rPr>
        <w:t xml:space="preserve"> письменное согласие родителей (законных представителей) на общественно-полезный труд, производят посильную уборку класса.</w:t>
      </w:r>
    </w:p>
    <w:p w14:paraId="2B34BDDC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12. Обязанности дежурного класса по школе</w:t>
      </w:r>
    </w:p>
    <w:p w14:paraId="21645F90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12.1. Дежурство по школе осуществляется обучающимися 6-11 классов с согласия родителей (законных представителей).</w:t>
      </w:r>
      <w:r w:rsidRPr="00DC2C36">
        <w:rPr>
          <w:color w:val="1E2120"/>
          <w:sz w:val="21"/>
          <w:szCs w:val="21"/>
        </w:rPr>
        <w:br/>
        <w:t xml:space="preserve">12.2. </w:t>
      </w:r>
      <w:ins w:id="3" w:author="Unknown">
        <w:r w:rsidRPr="00DC2C36">
          <w:rPr>
            <w:color w:val="1E2120"/>
            <w:sz w:val="21"/>
            <w:szCs w:val="21"/>
            <w:u w:val="single"/>
          </w:rPr>
          <w:t>В обязанности дежурного класса входит:</w:t>
        </w:r>
      </w:ins>
    </w:p>
    <w:p w14:paraId="22B2EB76" w14:textId="77777777" w:rsidR="00000000" w:rsidRPr="00DC2C36" w:rsidRDefault="00DC2C36" w:rsidP="00DC2C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проверять сменную обувь у обучающихся; </w:t>
      </w:r>
    </w:p>
    <w:p w14:paraId="44FFC0AB" w14:textId="77777777" w:rsidR="00000000" w:rsidRPr="00DC2C36" w:rsidRDefault="00DC2C36" w:rsidP="00DC2C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помогать раздеваться детям младших классов;</w:t>
      </w:r>
    </w:p>
    <w:p w14:paraId="228F3FCF" w14:textId="77777777" w:rsidR="00000000" w:rsidRPr="00DC2C36" w:rsidRDefault="00DC2C36" w:rsidP="00DC2C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следить за по</w:t>
      </w:r>
      <w:r w:rsidRPr="00DC2C36">
        <w:rPr>
          <w:rFonts w:eastAsia="Times New Roman"/>
          <w:color w:val="1E2120"/>
          <w:sz w:val="21"/>
          <w:szCs w:val="21"/>
        </w:rPr>
        <w:t>рядком в раздевалках;</w:t>
      </w:r>
    </w:p>
    <w:p w14:paraId="6C8F99F3" w14:textId="77777777" w:rsidR="00000000" w:rsidRPr="00DC2C36" w:rsidRDefault="00DC2C36" w:rsidP="00DC2C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обеспечивать чистоту и порядок на закрепленных за ними участках школы;</w:t>
      </w:r>
    </w:p>
    <w:p w14:paraId="5C11F07E" w14:textId="77777777" w:rsidR="00000000" w:rsidRPr="00DC2C36" w:rsidRDefault="00DC2C36" w:rsidP="00DC2C36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оказывать необходимую помощь в организации учебно-воспитательной деятельности учителям и администрации школы.</w:t>
      </w:r>
    </w:p>
    <w:p w14:paraId="3743FD4C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12.3. Дежурный не имеет право применять физическую си</w:t>
      </w:r>
      <w:r w:rsidRPr="00DC2C36">
        <w:rPr>
          <w:color w:val="1E2120"/>
          <w:sz w:val="21"/>
          <w:szCs w:val="21"/>
        </w:rPr>
        <w:t>лу при пресечении нарушений со стороны обучающихся.</w:t>
      </w:r>
      <w:r w:rsidRPr="00DC2C36">
        <w:rPr>
          <w:color w:val="1E2120"/>
          <w:sz w:val="21"/>
          <w:szCs w:val="21"/>
        </w:rPr>
        <w:br/>
        <w:t>12.4. Дежурные в начале учебного дня подготавливают столовую для приема пищи, на переменах оказывают посильную помощь работникам столовой, в конце дня – подготавливают помещение для влажной уборки.</w:t>
      </w:r>
    </w:p>
    <w:p w14:paraId="46591930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13. Пр</w:t>
      </w:r>
      <w:r w:rsidRPr="00DC2C36">
        <w:rPr>
          <w:rFonts w:eastAsia="Times New Roman"/>
          <w:color w:val="1E2120"/>
        </w:rPr>
        <w:t>опуски занятий обучающимися</w:t>
      </w:r>
    </w:p>
    <w:p w14:paraId="63281257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13.1. Пропускать занятия без уважительных причин не разрешается.</w:t>
      </w:r>
      <w:r w:rsidRPr="00DC2C36">
        <w:rPr>
          <w:color w:val="1E2120"/>
          <w:sz w:val="21"/>
          <w:szCs w:val="21"/>
        </w:rPr>
        <w:br/>
        <w:t>13.2. Пропуск уроков без уважительной причины не освобождает обучающегося от сдачи учителю зачета по материалу пропущенного урока и выполнения домашнего задания.</w:t>
      </w:r>
      <w:r w:rsidRPr="00DC2C36">
        <w:rPr>
          <w:color w:val="1E2120"/>
          <w:sz w:val="21"/>
          <w:szCs w:val="21"/>
        </w:rPr>
        <w:br/>
        <w:t>1</w:t>
      </w:r>
      <w:r w:rsidRPr="00DC2C36">
        <w:rPr>
          <w:color w:val="1E2120"/>
          <w:sz w:val="21"/>
          <w:szCs w:val="21"/>
        </w:rPr>
        <w:t>3.3. В случае пропуска занятий по болезни, необходимо предоставить классному руководителю медицинскую справку, разрешающую посещение занятий. В других случаях необходимо предоставить объяснительную записку от родителей.</w:t>
      </w:r>
      <w:r w:rsidRPr="00DC2C36">
        <w:rPr>
          <w:color w:val="1E2120"/>
          <w:sz w:val="21"/>
          <w:szCs w:val="21"/>
        </w:rPr>
        <w:br/>
        <w:t>13.4. Обучающийся, пропустивший боле</w:t>
      </w:r>
      <w:r w:rsidRPr="00DC2C36">
        <w:rPr>
          <w:color w:val="1E2120"/>
          <w:sz w:val="21"/>
          <w:szCs w:val="21"/>
        </w:rPr>
        <w:t>е 3-х дней в течение недели и не предъявивший оправдательных документов, может быть допущен к занятиям только после письменного объяснения родителей на имя директора школы.</w:t>
      </w:r>
      <w:r w:rsidRPr="00DC2C36">
        <w:rPr>
          <w:color w:val="1E2120"/>
          <w:sz w:val="21"/>
          <w:szCs w:val="21"/>
        </w:rPr>
        <w:br/>
        <w:t>13.5. Освобождение от учебных занятий возможно на определенный срок на основании за</w:t>
      </w:r>
      <w:r w:rsidRPr="00DC2C36">
        <w:rPr>
          <w:color w:val="1E2120"/>
          <w:sz w:val="21"/>
          <w:szCs w:val="21"/>
        </w:rPr>
        <w:t>явления одного из родителей (законного представителя) обучающегося, которое заблаговременно (не позднее, чем за неделю) подается на имя директора школы. В этом случае пропущенные учебные занятия должны быть компенсированы либо самостоятельной работой обуча</w:t>
      </w:r>
      <w:r w:rsidRPr="00DC2C36">
        <w:rPr>
          <w:color w:val="1E2120"/>
          <w:sz w:val="21"/>
          <w:szCs w:val="21"/>
        </w:rPr>
        <w:t xml:space="preserve">ющегося, либо его дополнительными занятиями </w:t>
      </w:r>
      <w:r w:rsidRPr="00DC2C36">
        <w:rPr>
          <w:color w:val="1E2120"/>
          <w:sz w:val="21"/>
          <w:szCs w:val="21"/>
        </w:rPr>
        <w:lastRenderedPageBreak/>
        <w:t xml:space="preserve">с учителями до или после пропущенного периода. О работе за пропущенное время обучающиеся отчитывается, выполняя соответствующие контрольные работы. </w:t>
      </w:r>
    </w:p>
    <w:p w14:paraId="13546D86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14. Ответственность обучающихся</w:t>
      </w:r>
    </w:p>
    <w:p w14:paraId="28FA5FF5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>14.1. Поведение обучающихся орг</w:t>
      </w:r>
      <w:r w:rsidRPr="00DC2C36">
        <w:rPr>
          <w:color w:val="1E2120"/>
          <w:sz w:val="21"/>
          <w:szCs w:val="21"/>
        </w:rPr>
        <w:t>анизации, осуществляющей образовательную деятельность, регламентируется настоящим Положением, Уставом школы. За нарушение настоящего Положения и Устава к обучающимся применяются меры дисциплинарного и воспитательного характера.</w:t>
      </w:r>
      <w:r w:rsidRPr="00DC2C36">
        <w:rPr>
          <w:color w:val="1E2120"/>
          <w:sz w:val="21"/>
          <w:szCs w:val="21"/>
        </w:rPr>
        <w:br/>
        <w:t xml:space="preserve">14.2. </w:t>
      </w:r>
      <w:ins w:id="4" w:author="Unknown">
        <w:r w:rsidRPr="00DC2C36">
          <w:rPr>
            <w:color w:val="1E2120"/>
            <w:sz w:val="21"/>
            <w:szCs w:val="21"/>
            <w:u w:val="single"/>
          </w:rPr>
          <w:t>Дисциплинарным нарушен</w:t>
        </w:r>
        <w:r w:rsidRPr="00DC2C36">
          <w:rPr>
            <w:color w:val="1E2120"/>
            <w:sz w:val="21"/>
            <w:szCs w:val="21"/>
            <w:u w:val="single"/>
          </w:rPr>
          <w:t xml:space="preserve">ием считается: </w:t>
        </w:r>
      </w:ins>
    </w:p>
    <w:p w14:paraId="28400F46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опоздания на занятия; </w:t>
      </w:r>
    </w:p>
    <w:p w14:paraId="3C96BF08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пропуски занятий без уважительной причины; </w:t>
      </w:r>
    </w:p>
    <w:p w14:paraId="7E2B5E22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сквернословие; </w:t>
      </w:r>
    </w:p>
    <w:p w14:paraId="60C74273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рукоприкладство; </w:t>
      </w:r>
    </w:p>
    <w:p w14:paraId="574D189B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курение; </w:t>
      </w:r>
    </w:p>
    <w:p w14:paraId="43B5E28D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употребление спиртных напитков или наркотических средств; </w:t>
      </w:r>
    </w:p>
    <w:p w14:paraId="33C118CF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 xml:space="preserve">оскорбление словом или действием окружающих людей; </w:t>
      </w:r>
    </w:p>
    <w:p w14:paraId="11E19205" w14:textId="77777777" w:rsidR="00000000" w:rsidRPr="00DC2C36" w:rsidRDefault="00DC2C36" w:rsidP="00DC2C36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сознательная порча</w:t>
      </w:r>
      <w:r w:rsidRPr="00DC2C36">
        <w:rPr>
          <w:rFonts w:eastAsia="Times New Roman"/>
          <w:color w:val="1E2120"/>
          <w:sz w:val="21"/>
          <w:szCs w:val="21"/>
        </w:rPr>
        <w:t xml:space="preserve"> школьного имущества. </w:t>
      </w:r>
    </w:p>
    <w:p w14:paraId="15AB94F9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 xml:space="preserve">14.3. </w:t>
      </w:r>
      <w:ins w:id="5" w:author="Unknown">
        <w:r w:rsidRPr="00DC2C36">
          <w:rPr>
            <w:color w:val="1E2120"/>
            <w:sz w:val="21"/>
            <w:szCs w:val="21"/>
            <w:u w:val="single"/>
          </w:rPr>
          <w:t xml:space="preserve">В случае нарушения дисциплины к обучающимся могут быть применены следующие взыскания: </w:t>
        </w:r>
      </w:ins>
    </w:p>
    <w:p w14:paraId="727ECF0C" w14:textId="77777777" w:rsidR="00000000" w:rsidRPr="00DC2C36" w:rsidRDefault="00DC2C36" w:rsidP="00DC2C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замечание;</w:t>
      </w:r>
    </w:p>
    <w:p w14:paraId="05DA0137" w14:textId="77777777" w:rsidR="00000000" w:rsidRPr="00DC2C36" w:rsidRDefault="00DC2C36" w:rsidP="00DC2C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выговор;</w:t>
      </w:r>
    </w:p>
    <w:p w14:paraId="176D4638" w14:textId="77777777" w:rsidR="00000000" w:rsidRPr="00DC2C36" w:rsidRDefault="00DC2C36" w:rsidP="00DC2C36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856339918"/>
        <w:rPr>
          <w:rFonts w:eastAsia="Times New Roman"/>
          <w:color w:val="1E2120"/>
          <w:sz w:val="21"/>
          <w:szCs w:val="21"/>
        </w:rPr>
      </w:pPr>
      <w:r w:rsidRPr="00DC2C36">
        <w:rPr>
          <w:rFonts w:eastAsia="Times New Roman"/>
          <w:color w:val="1E2120"/>
          <w:sz w:val="21"/>
          <w:szCs w:val="21"/>
        </w:rPr>
        <w:t>отчисление из организации, осуществляющей образовательную деятельность.</w:t>
      </w:r>
    </w:p>
    <w:p w14:paraId="562B7E67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t xml:space="preserve">14.4. Меры дисциплинарного взыскания не применяются к обучающимся, обучающимся по образовательным программам дошкольного, начального общего образования, а также к детям с ограниченными возможностями здоровья (с задержкой психического развития и различными </w:t>
      </w:r>
      <w:r w:rsidRPr="00DC2C36">
        <w:rPr>
          <w:color w:val="1E2120"/>
          <w:sz w:val="21"/>
          <w:szCs w:val="21"/>
        </w:rPr>
        <w:t>формами умственной отсталости).</w:t>
      </w:r>
      <w:r w:rsidRPr="00DC2C36">
        <w:rPr>
          <w:color w:val="1E2120"/>
          <w:sz w:val="21"/>
          <w:szCs w:val="21"/>
        </w:rPr>
        <w:br/>
        <w:t>14.5. Не допускается применение мер дисциплинарного взыскания к школьникам во время их болезни и каникул.</w:t>
      </w:r>
      <w:r w:rsidRPr="00DC2C36">
        <w:rPr>
          <w:color w:val="1E2120"/>
          <w:sz w:val="21"/>
          <w:szCs w:val="21"/>
        </w:rPr>
        <w:br/>
        <w:t>14.6. При выборе меры дисциплинарного взыскания должны учитываться тяжесть дисциплинарного проступка, причины и обстоя</w:t>
      </w:r>
      <w:r w:rsidRPr="00DC2C36">
        <w:rPr>
          <w:color w:val="1E2120"/>
          <w:sz w:val="21"/>
          <w:szCs w:val="21"/>
        </w:rPr>
        <w:t>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  <w:r w:rsidRPr="00DC2C36">
        <w:rPr>
          <w:color w:val="1E2120"/>
          <w:sz w:val="21"/>
          <w:szCs w:val="21"/>
        </w:rPr>
        <w:br/>
        <w:t>14.7. Любой участник образовательной деятельности, который считает, что поведение, с</w:t>
      </w:r>
      <w:r w:rsidRPr="00DC2C36">
        <w:rPr>
          <w:color w:val="1E2120"/>
          <w:sz w:val="21"/>
          <w:szCs w:val="21"/>
        </w:rPr>
        <w:t xml:space="preserve">лова или действия обучающегося или группы детей оскорбляют его достоинство, или ставший свидетелем дисциплинарного нарушения, должен немедленно проинформировать об этом дежурного администратора организации, осуществляющей образовательную деятельность. </w:t>
      </w:r>
    </w:p>
    <w:p w14:paraId="5D9D07C3" w14:textId="77777777" w:rsidR="00000000" w:rsidRPr="00DC2C36" w:rsidRDefault="00DC2C36" w:rsidP="00DC2C36">
      <w:pPr>
        <w:pStyle w:val="3"/>
        <w:jc w:val="both"/>
        <w:divId w:val="1856339918"/>
        <w:rPr>
          <w:rFonts w:eastAsia="Times New Roman"/>
          <w:color w:val="1E2120"/>
        </w:rPr>
      </w:pPr>
      <w:r w:rsidRPr="00DC2C36">
        <w:rPr>
          <w:rFonts w:eastAsia="Times New Roman"/>
          <w:color w:val="1E2120"/>
        </w:rPr>
        <w:t>15.</w:t>
      </w:r>
      <w:r w:rsidRPr="00DC2C36">
        <w:rPr>
          <w:rFonts w:eastAsia="Times New Roman"/>
          <w:color w:val="1E2120"/>
        </w:rPr>
        <w:t xml:space="preserve"> Заключительные положения</w:t>
      </w:r>
    </w:p>
    <w:p w14:paraId="6C3FB594" w14:textId="77777777" w:rsidR="00000000" w:rsidRPr="00DC2C36" w:rsidRDefault="00DC2C36" w:rsidP="00DC2C36">
      <w:pPr>
        <w:pStyle w:val="a7"/>
        <w:spacing w:line="360" w:lineRule="atLeast"/>
        <w:jc w:val="both"/>
        <w:divId w:val="1856339918"/>
        <w:rPr>
          <w:color w:val="1E2120"/>
          <w:sz w:val="21"/>
          <w:szCs w:val="21"/>
        </w:rPr>
      </w:pPr>
      <w:r w:rsidRPr="00DC2C36">
        <w:rPr>
          <w:color w:val="1E2120"/>
          <w:sz w:val="21"/>
          <w:szCs w:val="21"/>
        </w:rPr>
        <w:lastRenderedPageBreak/>
        <w:t xml:space="preserve">15.1. Настоящее </w:t>
      </w:r>
      <w:r w:rsidRPr="00DC2C36">
        <w:rPr>
          <w:rStyle w:val="a5"/>
          <w:color w:val="1E2120"/>
          <w:sz w:val="21"/>
          <w:szCs w:val="21"/>
        </w:rPr>
        <w:t>Положение о правилах поведения обучающихся</w:t>
      </w:r>
      <w:r w:rsidRPr="00DC2C36">
        <w:rPr>
          <w:color w:val="1E2120"/>
          <w:sz w:val="21"/>
          <w:szCs w:val="21"/>
        </w:rPr>
        <w:t xml:space="preserve">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</w:t>
      </w:r>
      <w:r w:rsidRPr="00DC2C36">
        <w:rPr>
          <w:color w:val="1E2120"/>
          <w:sz w:val="21"/>
          <w:szCs w:val="21"/>
        </w:rPr>
        <w:t>бразовательную деятельность.</w:t>
      </w:r>
      <w:r w:rsidRPr="00DC2C36">
        <w:rPr>
          <w:color w:val="1E2120"/>
          <w:sz w:val="21"/>
          <w:szCs w:val="21"/>
        </w:rPr>
        <w:br/>
        <w:t>15.2.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DC2C36">
        <w:rPr>
          <w:color w:val="1E2120"/>
          <w:sz w:val="21"/>
          <w:szCs w:val="21"/>
        </w:rPr>
        <w:br/>
        <w:t xml:space="preserve">15.3. </w:t>
      </w:r>
      <w:r w:rsidRPr="00DC2C36">
        <w:rPr>
          <w:rStyle w:val="a5"/>
          <w:color w:val="1E2120"/>
          <w:sz w:val="21"/>
          <w:szCs w:val="21"/>
        </w:rPr>
        <w:t>Положение о правилах поведения обучающихся общеобразовате</w:t>
      </w:r>
      <w:r w:rsidRPr="00DC2C36">
        <w:rPr>
          <w:rStyle w:val="a5"/>
          <w:color w:val="1E2120"/>
          <w:sz w:val="21"/>
          <w:szCs w:val="21"/>
        </w:rPr>
        <w:t>льной организации</w:t>
      </w:r>
      <w:r w:rsidRPr="00DC2C36">
        <w:rPr>
          <w:color w:val="1E2120"/>
          <w:sz w:val="21"/>
          <w:szCs w:val="21"/>
        </w:rPr>
        <w:t xml:space="preserve"> принимается на неопределенный срок. Изменения и дополнения к Положению принимаются в порядке, предусмотренном п.15.1. настоящего Положения.</w:t>
      </w:r>
      <w:r w:rsidRPr="00DC2C36">
        <w:rPr>
          <w:color w:val="1E2120"/>
          <w:sz w:val="21"/>
          <w:szCs w:val="21"/>
        </w:rPr>
        <w:br/>
        <w:t>15.4. После принятия Положения (или изменений и дополнений отдельных пунктов и разделов) в новой р</w:t>
      </w:r>
      <w:r w:rsidRPr="00DC2C36">
        <w:rPr>
          <w:color w:val="1E2120"/>
          <w:sz w:val="21"/>
          <w:szCs w:val="21"/>
        </w:rPr>
        <w:t>едакции предыдущая редакция автоматически утрачивает силу.</w:t>
      </w:r>
    </w:p>
    <w:sectPr w:rsidR="00000000" w:rsidRPr="00DC2C3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0EDC7" w14:textId="77777777" w:rsidR="00DC2C36" w:rsidRDefault="00DC2C36" w:rsidP="00DC2C36">
      <w:r>
        <w:separator/>
      </w:r>
    </w:p>
  </w:endnote>
  <w:endnote w:type="continuationSeparator" w:id="0">
    <w:p w14:paraId="0F5A2F55" w14:textId="77777777" w:rsidR="00DC2C36" w:rsidRDefault="00DC2C36" w:rsidP="00DC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4480814"/>
      <w:docPartObj>
        <w:docPartGallery w:val="Page Numbers (Bottom of Page)"/>
        <w:docPartUnique/>
      </w:docPartObj>
    </w:sdtPr>
    <w:sdtContent>
      <w:p w14:paraId="6CA2756D" w14:textId="77777777" w:rsidR="00DC2C36" w:rsidRDefault="00DC2C3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7FD886" w14:textId="77777777" w:rsidR="00DC2C36" w:rsidRDefault="00DC2C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9F545" w14:textId="77777777" w:rsidR="00DC2C36" w:rsidRDefault="00DC2C36" w:rsidP="00DC2C36">
      <w:r>
        <w:separator/>
      </w:r>
    </w:p>
  </w:footnote>
  <w:footnote w:type="continuationSeparator" w:id="0">
    <w:p w14:paraId="7E4DA641" w14:textId="77777777" w:rsidR="00DC2C36" w:rsidRDefault="00DC2C36" w:rsidP="00DC2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A0F"/>
    <w:multiLevelType w:val="multilevel"/>
    <w:tmpl w:val="AEEE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1352F"/>
    <w:multiLevelType w:val="multilevel"/>
    <w:tmpl w:val="EEFA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766AD6"/>
    <w:multiLevelType w:val="multilevel"/>
    <w:tmpl w:val="BB20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B13797"/>
    <w:multiLevelType w:val="multilevel"/>
    <w:tmpl w:val="B476C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70025E"/>
    <w:multiLevelType w:val="multilevel"/>
    <w:tmpl w:val="DCE0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A597458"/>
    <w:multiLevelType w:val="multilevel"/>
    <w:tmpl w:val="57FE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2B6B19"/>
    <w:multiLevelType w:val="multilevel"/>
    <w:tmpl w:val="E9CE3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A06268"/>
    <w:multiLevelType w:val="multilevel"/>
    <w:tmpl w:val="E20C8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285B48"/>
    <w:multiLevelType w:val="multilevel"/>
    <w:tmpl w:val="6B4E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452F16"/>
    <w:multiLevelType w:val="multilevel"/>
    <w:tmpl w:val="5AE4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2E4F97"/>
    <w:multiLevelType w:val="multilevel"/>
    <w:tmpl w:val="32321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4FD612D"/>
    <w:multiLevelType w:val="multilevel"/>
    <w:tmpl w:val="70805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240EE8"/>
    <w:multiLevelType w:val="multilevel"/>
    <w:tmpl w:val="04E8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E50B7A"/>
    <w:multiLevelType w:val="multilevel"/>
    <w:tmpl w:val="E108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D5443F"/>
    <w:multiLevelType w:val="multilevel"/>
    <w:tmpl w:val="B602F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74A071A"/>
    <w:multiLevelType w:val="multilevel"/>
    <w:tmpl w:val="3DA8B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1A3741A"/>
    <w:multiLevelType w:val="multilevel"/>
    <w:tmpl w:val="A77E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5F1A9F"/>
    <w:multiLevelType w:val="multilevel"/>
    <w:tmpl w:val="0C42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55A063F"/>
    <w:multiLevelType w:val="multilevel"/>
    <w:tmpl w:val="7C6C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103861"/>
    <w:multiLevelType w:val="multilevel"/>
    <w:tmpl w:val="50F6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5662254"/>
    <w:multiLevelType w:val="multilevel"/>
    <w:tmpl w:val="2C0C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5BF6CEF"/>
    <w:multiLevelType w:val="multilevel"/>
    <w:tmpl w:val="936C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9F87D77"/>
    <w:multiLevelType w:val="multilevel"/>
    <w:tmpl w:val="0004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A2C3182"/>
    <w:multiLevelType w:val="multilevel"/>
    <w:tmpl w:val="0E00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FB46BE4"/>
    <w:multiLevelType w:val="multilevel"/>
    <w:tmpl w:val="D36EA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</w:num>
  <w:num w:numId="4">
    <w:abstractNumId w:val="14"/>
  </w:num>
  <w:num w:numId="5">
    <w:abstractNumId w:val="16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6"/>
  </w:num>
  <w:num w:numId="1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9"/>
  </w:num>
  <w:num w:numId="14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4"/>
  </w:num>
  <w:num w:numId="1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5"/>
  </w:num>
  <w:num w:numId="18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11"/>
  </w:num>
  <w:num w:numId="20">
    <w:abstractNumId w:val="17"/>
  </w:num>
  <w:num w:numId="21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3"/>
  </w:num>
  <w:num w:numId="23">
    <w:abstractNumId w:val="19"/>
  </w:num>
  <w:num w:numId="24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2"/>
  </w:num>
  <w:num w:numId="2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"/>
  </w:num>
  <w:num w:numId="28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24"/>
  </w:num>
  <w:num w:numId="30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7"/>
  </w:num>
  <w:num w:numId="32">
    <w:abstractNumId w:val="8"/>
  </w:num>
  <w:num w:numId="33">
    <w:abstractNumId w:val="20"/>
  </w:num>
  <w:num w:numId="34">
    <w:abstractNumId w:val="23"/>
  </w:num>
  <w:num w:numId="35">
    <w:abstractNumId w:val="22"/>
  </w:num>
  <w:num w:numId="36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36"/>
    <w:rsid w:val="00DC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4B20F3"/>
  <w15:chartTrackingRefBased/>
  <w15:docId w15:val="{B24B3946-F45B-4127-9B62-44D10F0C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header"/>
    <w:basedOn w:val="a"/>
    <w:link w:val="a9"/>
    <w:uiPriority w:val="99"/>
    <w:unhideWhenUsed/>
    <w:rsid w:val="00DC2C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2C36"/>
    <w:rPr>
      <w:rFonts w:eastAsiaTheme="minorEastAsia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C2C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2C36"/>
    <w:rPr>
      <w:rFonts w:eastAsiaTheme="minorEastAsia"/>
      <w:sz w:val="24"/>
      <w:szCs w:val="24"/>
    </w:rPr>
  </w:style>
  <w:style w:type="paragraph" w:styleId="ac">
    <w:name w:val="No Spacing"/>
    <w:uiPriority w:val="1"/>
    <w:qFormat/>
    <w:rsid w:val="00DC2C36"/>
    <w:rPr>
      <w:sz w:val="24"/>
      <w:szCs w:val="24"/>
    </w:rPr>
  </w:style>
  <w:style w:type="paragraph" w:customStyle="1" w:styleId="11">
    <w:name w:val="Обычный1"/>
    <w:rsid w:val="00DC2C36"/>
    <w:pPr>
      <w:widowControl w:val="0"/>
      <w:snapToGrid w:val="0"/>
    </w:pPr>
    <w:rPr>
      <w:rFonts w:ascii="Arial" w:hAnsi="Arial"/>
    </w:rPr>
  </w:style>
  <w:style w:type="paragraph" w:styleId="ad">
    <w:name w:val="Balloon Text"/>
    <w:basedOn w:val="a"/>
    <w:link w:val="ae"/>
    <w:uiPriority w:val="99"/>
    <w:semiHidden/>
    <w:unhideWhenUsed/>
    <w:rsid w:val="00DC2C3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C2C3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83602">
      <w:marLeft w:val="0"/>
      <w:marRight w:val="0"/>
      <w:marTop w:val="0"/>
      <w:marBottom w:val="0"/>
      <w:divBdr>
        <w:top w:val="single" w:sz="6" w:space="0" w:color="FFFFFF"/>
        <w:left w:val="none" w:sz="0" w:space="0" w:color="auto"/>
        <w:bottom w:val="single" w:sz="6" w:space="0" w:color="FFFFFF"/>
        <w:right w:val="none" w:sz="0" w:space="0" w:color="auto"/>
      </w:divBdr>
    </w:div>
    <w:div w:id="481580895">
      <w:marLeft w:val="210"/>
      <w:marRight w:val="49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0604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972009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4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7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5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0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29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9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41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7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78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0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4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6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737434">
      <w:marLeft w:val="0"/>
      <w:marRight w:val="375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4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575311">
                              <w:marLeft w:val="0"/>
                              <w:marRight w:val="0"/>
                              <w:marTop w:val="3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519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1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06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323855072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4305" TargetMode="Externa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2854</Words>
  <Characters>20111</Characters>
  <Application>Microsoft Office Word</Application>
  <DocSecurity>4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поведения обучающихся в школе (положение) | Охрана и безопасность труда в школе и ДОУ</vt:lpstr>
    </vt:vector>
  </TitlesOfParts>
  <Company/>
  <LinksUpToDate>false</LinksUpToDate>
  <CharactersWithSpaces>22920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поведения обучающихся в школе (положение)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2024-08-29T14:01:00Z</cp:lastPrinted>
  <dcterms:created xsi:type="dcterms:W3CDTF">2024-08-29T14:03:00Z</dcterms:created>
  <dcterms:modified xsi:type="dcterms:W3CDTF">2024-08-29T14:03:00Z</dcterms:modified>
</cp:coreProperties>
</file>